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B8C3A" w14:textId="77777777" w:rsidR="00C4385C" w:rsidRPr="00AB51F7" w:rsidRDefault="00C4385C" w:rsidP="00752E1C">
      <w:pPr>
        <w:tabs>
          <w:tab w:val="left" w:pos="2023"/>
        </w:tabs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1A4AF4A1" w14:textId="083461BE" w:rsidR="00E0255D" w:rsidRPr="00AB51F7" w:rsidRDefault="00E0255D" w:rsidP="00E0255D">
      <w:pPr>
        <w:jc w:val="center"/>
        <w:rPr>
          <w:rFonts w:ascii="Calibri" w:hAnsi="Calibri" w:cs="Calibri"/>
          <w:b/>
          <w:sz w:val="28"/>
          <w:szCs w:val="28"/>
        </w:rPr>
      </w:pPr>
      <w:r w:rsidRPr="00AB51F7">
        <w:rPr>
          <w:rFonts w:ascii="Calibri" w:hAnsi="Calibri" w:cs="Calibri"/>
          <w:b/>
          <w:sz w:val="28"/>
          <w:szCs w:val="28"/>
        </w:rPr>
        <w:t>FI</w:t>
      </w:r>
      <w:r w:rsidR="00C4385C" w:rsidRPr="00AB51F7">
        <w:rPr>
          <w:rFonts w:ascii="Calibri" w:hAnsi="Calibri" w:cs="Calibri"/>
          <w:b/>
          <w:sz w:val="28"/>
          <w:szCs w:val="28"/>
        </w:rPr>
        <w:t>Ș</w:t>
      </w:r>
      <w:r w:rsidRPr="00AB51F7">
        <w:rPr>
          <w:rFonts w:ascii="Calibri" w:hAnsi="Calibri" w:cs="Calibri"/>
          <w:b/>
          <w:sz w:val="28"/>
          <w:szCs w:val="28"/>
        </w:rPr>
        <w:t>A DISCIPLINEI</w:t>
      </w:r>
    </w:p>
    <w:p w14:paraId="16E71824" w14:textId="77777777" w:rsidR="00C4385C" w:rsidRPr="00AB51F7" w:rsidRDefault="00C4385C" w:rsidP="00C4385C">
      <w:pPr>
        <w:rPr>
          <w:rFonts w:ascii="Calibri" w:hAnsi="Calibri" w:cs="Calibri"/>
          <w:b/>
          <w:sz w:val="20"/>
          <w:szCs w:val="20"/>
        </w:rPr>
      </w:pPr>
    </w:p>
    <w:p w14:paraId="48979124" w14:textId="77777777" w:rsidR="00E0255D" w:rsidRPr="00AB51F7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0"/>
      </w:tblGrid>
      <w:tr w:rsidR="00E0255D" w:rsidRPr="00AB51F7" w14:paraId="5F99CFA1" w14:textId="77777777" w:rsidTr="00080D22">
        <w:tc>
          <w:tcPr>
            <w:tcW w:w="1907" w:type="pct"/>
            <w:vAlign w:val="center"/>
          </w:tcPr>
          <w:p w14:paraId="79A7E4F2" w14:textId="4F0814BD" w:rsidR="00E0255D" w:rsidRPr="00AB51F7" w:rsidRDefault="00E0255D" w:rsidP="00E0255D">
            <w:pPr>
              <w:pStyle w:val="NoSpacing"/>
              <w:numPr>
                <w:ilvl w:val="1"/>
                <w:numId w:val="27"/>
              </w:numPr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Institu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ia de învă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ământ superior</w:t>
            </w:r>
          </w:p>
        </w:tc>
        <w:tc>
          <w:tcPr>
            <w:tcW w:w="3093" w:type="pct"/>
            <w:vAlign w:val="center"/>
          </w:tcPr>
          <w:p w14:paraId="39071412" w14:textId="10F2A9D5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Universitatea de Vest din Timi</w:t>
            </w:r>
            <w:r w:rsidR="00C4385C" w:rsidRPr="00AB51F7">
              <w:rPr>
                <w:rFonts w:cs="Calibri"/>
                <w:lang w:val="ro-RO"/>
              </w:rPr>
              <w:t>ș</w:t>
            </w:r>
            <w:r w:rsidRPr="00AB51F7">
              <w:rPr>
                <w:rFonts w:cs="Calibri"/>
                <w:lang w:val="ro-RO"/>
              </w:rPr>
              <w:t>oara</w:t>
            </w:r>
          </w:p>
        </w:tc>
      </w:tr>
      <w:tr w:rsidR="003714FB" w:rsidRPr="00AB51F7" w14:paraId="09F1F378" w14:textId="77777777" w:rsidTr="00080D22">
        <w:tc>
          <w:tcPr>
            <w:tcW w:w="1907" w:type="pct"/>
            <w:vAlign w:val="center"/>
          </w:tcPr>
          <w:p w14:paraId="2ABF2C34" w14:textId="77777777" w:rsidR="003714FB" w:rsidRPr="00AB51F7" w:rsidRDefault="003714FB" w:rsidP="003714FB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030FA322" w14:textId="33622895" w:rsidR="003714FB" w:rsidRPr="00AB51F7" w:rsidRDefault="002A3D7F" w:rsidP="003714FB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0B1D39">
              <w:rPr>
                <w:lang w:val="ro-RO"/>
              </w:rPr>
              <w:t xml:space="preserve">Facultatea </w:t>
            </w:r>
            <w:r>
              <w:rPr>
                <w:lang w:val="ro-RO"/>
              </w:rPr>
              <w:t xml:space="preserve">de </w:t>
            </w:r>
            <w:r w:rsidRPr="000B1D39">
              <w:rPr>
                <w:lang w:val="ro-RO"/>
              </w:rPr>
              <w:t>Psihologie</w:t>
            </w:r>
            <w:r>
              <w:rPr>
                <w:lang w:val="ro-RO"/>
              </w:rPr>
              <w:t xml:space="preserve"> și Științe ale Educației</w:t>
            </w:r>
          </w:p>
        </w:tc>
      </w:tr>
      <w:tr w:rsidR="003714FB" w:rsidRPr="00AB51F7" w14:paraId="3E2ECC7F" w14:textId="77777777" w:rsidTr="00080D22">
        <w:tc>
          <w:tcPr>
            <w:tcW w:w="1907" w:type="pct"/>
            <w:vAlign w:val="center"/>
          </w:tcPr>
          <w:p w14:paraId="22160B34" w14:textId="77777777" w:rsidR="003714FB" w:rsidRPr="00AB51F7" w:rsidRDefault="003714FB" w:rsidP="003714FB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14:paraId="42B894BC" w14:textId="18CF87C5" w:rsidR="003714FB" w:rsidRPr="00AB51F7" w:rsidRDefault="003714FB" w:rsidP="003714FB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2E2AD9">
              <w:rPr>
                <w:lang w:val="ro-RO"/>
              </w:rPr>
              <w:t>Psihologie</w:t>
            </w:r>
          </w:p>
        </w:tc>
      </w:tr>
      <w:tr w:rsidR="003714FB" w:rsidRPr="00AB51F7" w14:paraId="38E2999E" w14:textId="77777777" w:rsidTr="00080D22">
        <w:tc>
          <w:tcPr>
            <w:tcW w:w="1907" w:type="pct"/>
            <w:vAlign w:val="center"/>
          </w:tcPr>
          <w:p w14:paraId="2467FE5A" w14:textId="77777777" w:rsidR="003714FB" w:rsidRPr="00AB51F7" w:rsidRDefault="003714FB" w:rsidP="003714FB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449590D8" w14:textId="6C984610" w:rsidR="003714FB" w:rsidRPr="00AB51F7" w:rsidRDefault="003714FB" w:rsidP="003714FB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2E2AD9">
              <w:rPr>
                <w:lang w:val="ro-RO"/>
              </w:rPr>
              <w:t>Psihologie</w:t>
            </w:r>
          </w:p>
        </w:tc>
      </w:tr>
      <w:tr w:rsidR="003714FB" w:rsidRPr="00AB51F7" w14:paraId="7410FBFB" w14:textId="77777777" w:rsidTr="00080D22">
        <w:tc>
          <w:tcPr>
            <w:tcW w:w="1907" w:type="pct"/>
            <w:vAlign w:val="center"/>
          </w:tcPr>
          <w:p w14:paraId="682C127F" w14:textId="77777777" w:rsidR="003714FB" w:rsidRPr="00AB51F7" w:rsidRDefault="003714FB" w:rsidP="003714FB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7DCE72A4" w14:textId="28C4C82E" w:rsidR="003714FB" w:rsidRPr="00AB51F7" w:rsidRDefault="003714FB" w:rsidP="003714FB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2E2AD9">
              <w:rPr>
                <w:lang w:val="ro-RO"/>
              </w:rPr>
              <w:t>Master</w:t>
            </w:r>
          </w:p>
        </w:tc>
      </w:tr>
      <w:tr w:rsidR="003714FB" w:rsidRPr="00AB51F7" w14:paraId="0BC03568" w14:textId="77777777" w:rsidTr="00080D22">
        <w:tc>
          <w:tcPr>
            <w:tcW w:w="1907" w:type="pct"/>
            <w:vAlign w:val="center"/>
          </w:tcPr>
          <w:p w14:paraId="4A9FB682" w14:textId="77777777" w:rsidR="003714FB" w:rsidRPr="00AB51F7" w:rsidRDefault="003714FB" w:rsidP="003714FB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6C296979" w14:textId="204043A3" w:rsidR="003714FB" w:rsidRPr="00AB51F7" w:rsidRDefault="003714FB" w:rsidP="003714FB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6A6666">
              <w:rPr>
                <w:lang w:val="pt-PT"/>
              </w:rPr>
              <w:t>Psihologia muncii, psihologie organizaţională şi a transporturilor</w:t>
            </w:r>
          </w:p>
        </w:tc>
      </w:tr>
    </w:tbl>
    <w:p w14:paraId="67CD805D" w14:textId="77777777" w:rsidR="00E0255D" w:rsidRPr="00AB51F7" w:rsidRDefault="00E0255D" w:rsidP="00E0255D">
      <w:pPr>
        <w:rPr>
          <w:rFonts w:ascii="Calibri" w:hAnsi="Calibri" w:cs="Calibri"/>
          <w:sz w:val="20"/>
          <w:szCs w:val="20"/>
        </w:rPr>
      </w:pPr>
    </w:p>
    <w:p w14:paraId="51C268B8" w14:textId="77777777" w:rsidR="00E0255D" w:rsidRPr="00AB51F7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3714FB" w:rsidRPr="00AB51F7" w14:paraId="4013AFE0" w14:textId="77777777" w:rsidTr="00E0255D">
        <w:tc>
          <w:tcPr>
            <w:tcW w:w="3828" w:type="dxa"/>
            <w:gridSpan w:val="3"/>
          </w:tcPr>
          <w:p w14:paraId="2A383B21" w14:textId="77777777" w:rsidR="003714FB" w:rsidRPr="00AB51F7" w:rsidRDefault="003714FB" w:rsidP="003714FB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4A412420" w14:textId="7ACB5573" w:rsidR="003714FB" w:rsidRPr="00AB51F7" w:rsidRDefault="003714FB" w:rsidP="003714FB">
            <w:pPr>
              <w:pStyle w:val="NoSpacing"/>
              <w:spacing w:line="276" w:lineRule="auto"/>
              <w:rPr>
                <w:rFonts w:cs="Calibri"/>
                <w:b/>
                <w:lang w:val="ro-RO"/>
              </w:rPr>
            </w:pPr>
            <w:r w:rsidRPr="002E2AD9">
              <w:rPr>
                <w:lang w:val="ro-RO"/>
              </w:rPr>
              <w:t>Psihodiagnostic aplicat în transporturi</w:t>
            </w:r>
          </w:p>
        </w:tc>
      </w:tr>
      <w:tr w:rsidR="003714FB" w:rsidRPr="00AB51F7" w14:paraId="4A61B8F8" w14:textId="77777777" w:rsidTr="00E0255D">
        <w:tc>
          <w:tcPr>
            <w:tcW w:w="3828" w:type="dxa"/>
            <w:gridSpan w:val="3"/>
          </w:tcPr>
          <w:p w14:paraId="4E4EEC75" w14:textId="73DF2536" w:rsidR="003714FB" w:rsidRPr="00AB51F7" w:rsidRDefault="003714FB" w:rsidP="003714FB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2.2 Titularul activităților de curs</w:t>
            </w:r>
          </w:p>
        </w:tc>
        <w:tc>
          <w:tcPr>
            <w:tcW w:w="5561" w:type="dxa"/>
            <w:gridSpan w:val="6"/>
          </w:tcPr>
          <w:p w14:paraId="44D2144D" w14:textId="659A1376" w:rsidR="003714FB" w:rsidRPr="00AB51F7" w:rsidRDefault="003714FB" w:rsidP="003714FB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proofErr w:type="spellStart"/>
            <w:r w:rsidRPr="006A6666">
              <w:rPr>
                <w:lang w:val="de-DE"/>
              </w:rPr>
              <w:t>Conf</w:t>
            </w:r>
            <w:proofErr w:type="spellEnd"/>
            <w:r w:rsidRPr="006A6666">
              <w:rPr>
                <w:lang w:val="de-DE"/>
              </w:rPr>
              <w:t>. Univ. Dr. Paul Sârbescu</w:t>
            </w:r>
          </w:p>
        </w:tc>
      </w:tr>
      <w:tr w:rsidR="003714FB" w:rsidRPr="00AB51F7" w14:paraId="18E3C119" w14:textId="77777777" w:rsidTr="00E0255D">
        <w:tc>
          <w:tcPr>
            <w:tcW w:w="3828" w:type="dxa"/>
            <w:gridSpan w:val="3"/>
          </w:tcPr>
          <w:p w14:paraId="2201EA9F" w14:textId="67BBE6E9" w:rsidR="003714FB" w:rsidRPr="00AB51F7" w:rsidRDefault="003714FB" w:rsidP="003714FB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2.3 Titularul activităților de seminar</w:t>
            </w:r>
          </w:p>
        </w:tc>
        <w:tc>
          <w:tcPr>
            <w:tcW w:w="5561" w:type="dxa"/>
            <w:gridSpan w:val="6"/>
          </w:tcPr>
          <w:p w14:paraId="3E929826" w14:textId="62E98B47" w:rsidR="003714FB" w:rsidRPr="00AB51F7" w:rsidRDefault="003714FB" w:rsidP="003714FB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proofErr w:type="spellStart"/>
            <w:r w:rsidRPr="006A6666">
              <w:rPr>
                <w:lang w:val="de-DE"/>
              </w:rPr>
              <w:t>Conf</w:t>
            </w:r>
            <w:proofErr w:type="spellEnd"/>
            <w:r w:rsidRPr="006A6666">
              <w:rPr>
                <w:lang w:val="de-DE"/>
              </w:rPr>
              <w:t>. Univ. Dr. Paul Sârbescu</w:t>
            </w:r>
          </w:p>
        </w:tc>
      </w:tr>
      <w:tr w:rsidR="003714FB" w:rsidRPr="00AB51F7" w14:paraId="2D85BC83" w14:textId="77777777" w:rsidTr="00C4385C">
        <w:tc>
          <w:tcPr>
            <w:tcW w:w="1843" w:type="dxa"/>
          </w:tcPr>
          <w:p w14:paraId="7473A702" w14:textId="77777777" w:rsidR="003714FB" w:rsidRPr="00AB51F7" w:rsidRDefault="003714FB" w:rsidP="003714FB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3DAEA25" w14:textId="67463295" w:rsidR="003714FB" w:rsidRPr="00AB51F7" w:rsidRDefault="003714FB" w:rsidP="003714FB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</w:t>
            </w:r>
          </w:p>
        </w:tc>
        <w:tc>
          <w:tcPr>
            <w:tcW w:w="1701" w:type="dxa"/>
            <w:gridSpan w:val="2"/>
          </w:tcPr>
          <w:p w14:paraId="50554F01" w14:textId="77777777" w:rsidR="003714FB" w:rsidRPr="00AB51F7" w:rsidRDefault="003714FB" w:rsidP="003714FB">
            <w:pPr>
              <w:pStyle w:val="NoSpacing"/>
              <w:spacing w:line="276" w:lineRule="auto"/>
              <w:ind w:right="-108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73C4B0BA" w14:textId="0B0F7412" w:rsidR="003714FB" w:rsidRPr="00AB51F7" w:rsidRDefault="003714FB" w:rsidP="003714FB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2</w:t>
            </w:r>
          </w:p>
        </w:tc>
        <w:tc>
          <w:tcPr>
            <w:tcW w:w="1651" w:type="dxa"/>
          </w:tcPr>
          <w:p w14:paraId="5BBCC7D4" w14:textId="427A378A" w:rsidR="003714FB" w:rsidRPr="00AB51F7" w:rsidRDefault="003714FB" w:rsidP="003714FB">
            <w:pPr>
              <w:pStyle w:val="NoSpacing"/>
              <w:spacing w:line="276" w:lineRule="auto"/>
              <w:ind w:right="-108" w:hanging="108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 xml:space="preserve"> 2.6 Tipul de evaluare</w:t>
            </w:r>
          </w:p>
        </w:tc>
        <w:tc>
          <w:tcPr>
            <w:tcW w:w="591" w:type="dxa"/>
          </w:tcPr>
          <w:p w14:paraId="744AFE62" w14:textId="693BE180" w:rsidR="003714FB" w:rsidRPr="00AB51F7" w:rsidRDefault="003714FB" w:rsidP="003714FB">
            <w:pPr>
              <w:pStyle w:val="NoSpacing"/>
              <w:spacing w:line="276" w:lineRule="auto"/>
              <w:jc w:val="center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E</w:t>
            </w:r>
            <w:r w:rsidRPr="00AB51F7">
              <w:rPr>
                <w:rStyle w:val="FootnoteReference"/>
                <w:rFonts w:cs="Calibri"/>
                <w:lang w:val="ro-RO"/>
              </w:rPr>
              <w:footnoteReference w:id="1"/>
            </w:r>
          </w:p>
        </w:tc>
        <w:tc>
          <w:tcPr>
            <w:tcW w:w="1839" w:type="dxa"/>
          </w:tcPr>
          <w:p w14:paraId="7C0DE4CB" w14:textId="77777777" w:rsidR="003714FB" w:rsidRPr="00AB51F7" w:rsidRDefault="003714FB" w:rsidP="003714FB">
            <w:pPr>
              <w:pStyle w:val="NoSpacing"/>
              <w:spacing w:line="276" w:lineRule="auto"/>
              <w:ind w:right="-108" w:hanging="42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00652F7C" w:rsidR="003714FB" w:rsidRPr="00AB51F7" w:rsidRDefault="003714FB" w:rsidP="003714FB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proofErr w:type="spellStart"/>
            <w:r>
              <w:rPr>
                <w:rFonts w:cs="Calibri"/>
                <w:lang w:val="ro-RO"/>
              </w:rPr>
              <w:t>Ob</w:t>
            </w:r>
            <w:proofErr w:type="spellEnd"/>
            <w:r>
              <w:rPr>
                <w:rFonts w:cs="Calibri"/>
                <w:lang w:val="ro-RO"/>
              </w:rPr>
              <w:t>.</w:t>
            </w:r>
          </w:p>
        </w:tc>
      </w:tr>
    </w:tbl>
    <w:p w14:paraId="7E9DBA76" w14:textId="77777777" w:rsidR="00E0255D" w:rsidRPr="00AB51F7" w:rsidRDefault="00E0255D" w:rsidP="00E0255D">
      <w:pPr>
        <w:rPr>
          <w:rFonts w:ascii="Calibri" w:hAnsi="Calibri" w:cs="Calibri"/>
          <w:sz w:val="20"/>
          <w:szCs w:val="20"/>
        </w:rPr>
      </w:pPr>
    </w:p>
    <w:p w14:paraId="04074F03" w14:textId="2409E91D" w:rsidR="00E0255D" w:rsidRPr="00AB51F7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Timpul total estimat (ore pe semestru al activită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ilor didactice)</w:t>
      </w:r>
      <w:r w:rsidR="00A80917" w:rsidRPr="00AB51F7">
        <w:rPr>
          <w:rStyle w:val="FootnoteReference"/>
          <w:rFonts w:ascii="Calibri" w:hAnsi="Calibri" w:cs="Calibri"/>
          <w:b/>
        </w:rPr>
        <w:footnoteReference w:id="2"/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3"/>
        <w:gridCol w:w="440"/>
        <w:gridCol w:w="295"/>
        <w:gridCol w:w="1681"/>
        <w:gridCol w:w="440"/>
        <w:gridCol w:w="2312"/>
        <w:gridCol w:w="524"/>
      </w:tblGrid>
      <w:tr w:rsidR="00E0255D" w:rsidRPr="00AB51F7" w14:paraId="5B1575BC" w14:textId="77777777" w:rsidTr="003714FB">
        <w:tc>
          <w:tcPr>
            <w:tcW w:w="3663" w:type="dxa"/>
          </w:tcPr>
          <w:p w14:paraId="276EC93C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3.1 Număr de ore pe săptămână</w:t>
            </w:r>
          </w:p>
        </w:tc>
        <w:tc>
          <w:tcPr>
            <w:tcW w:w="440" w:type="dxa"/>
          </w:tcPr>
          <w:p w14:paraId="602ABD8A" w14:textId="44DB638A" w:rsidR="00E0255D" w:rsidRPr="00AB51F7" w:rsidRDefault="003714FB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3</w:t>
            </w:r>
          </w:p>
        </w:tc>
        <w:tc>
          <w:tcPr>
            <w:tcW w:w="1976" w:type="dxa"/>
            <w:gridSpan w:val="2"/>
          </w:tcPr>
          <w:p w14:paraId="62B6408E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din care: 3.2 curs</w:t>
            </w:r>
          </w:p>
        </w:tc>
        <w:tc>
          <w:tcPr>
            <w:tcW w:w="440" w:type="dxa"/>
          </w:tcPr>
          <w:p w14:paraId="04D7773C" w14:textId="2F868784" w:rsidR="00E0255D" w:rsidRPr="00AB51F7" w:rsidRDefault="003714FB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</w:t>
            </w:r>
          </w:p>
        </w:tc>
        <w:tc>
          <w:tcPr>
            <w:tcW w:w="2312" w:type="dxa"/>
          </w:tcPr>
          <w:p w14:paraId="5905DEA2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513AE2A3" w14:textId="5709A7C5" w:rsidR="00E0255D" w:rsidRPr="00AB51F7" w:rsidRDefault="003714FB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2</w:t>
            </w:r>
          </w:p>
        </w:tc>
      </w:tr>
      <w:tr w:rsidR="00E0255D" w:rsidRPr="00AB51F7" w14:paraId="1D8AE468" w14:textId="77777777" w:rsidTr="003714FB">
        <w:tc>
          <w:tcPr>
            <w:tcW w:w="3663" w:type="dxa"/>
          </w:tcPr>
          <w:p w14:paraId="61528410" w14:textId="5D90CB72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3.4 Total ore din planul de învă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ământ</w:t>
            </w:r>
          </w:p>
        </w:tc>
        <w:tc>
          <w:tcPr>
            <w:tcW w:w="440" w:type="dxa"/>
          </w:tcPr>
          <w:p w14:paraId="35A140B1" w14:textId="57066096" w:rsidR="00E0255D" w:rsidRPr="00AB51F7" w:rsidRDefault="003714FB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42</w:t>
            </w:r>
          </w:p>
        </w:tc>
        <w:tc>
          <w:tcPr>
            <w:tcW w:w="1976" w:type="dxa"/>
            <w:gridSpan w:val="2"/>
          </w:tcPr>
          <w:p w14:paraId="063B88D7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din care: 3.5 curs</w:t>
            </w:r>
          </w:p>
        </w:tc>
        <w:tc>
          <w:tcPr>
            <w:tcW w:w="440" w:type="dxa"/>
          </w:tcPr>
          <w:p w14:paraId="34FD5EF9" w14:textId="5E87AFB4" w:rsidR="00E0255D" w:rsidRPr="00AB51F7" w:rsidRDefault="003714FB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14</w:t>
            </w:r>
          </w:p>
        </w:tc>
        <w:tc>
          <w:tcPr>
            <w:tcW w:w="2312" w:type="dxa"/>
          </w:tcPr>
          <w:p w14:paraId="77313924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366A0D3E" w14:textId="5B328DB8" w:rsidR="00E0255D" w:rsidRPr="00AB51F7" w:rsidRDefault="003714FB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28</w:t>
            </w:r>
          </w:p>
        </w:tc>
      </w:tr>
      <w:tr w:rsidR="00E0255D" w:rsidRPr="00AB51F7" w14:paraId="6C80A98D" w14:textId="77777777" w:rsidTr="00802D13">
        <w:tc>
          <w:tcPr>
            <w:tcW w:w="8831" w:type="dxa"/>
            <w:gridSpan w:val="6"/>
          </w:tcPr>
          <w:p w14:paraId="74693E4C" w14:textId="3857E14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Distribu</w:t>
            </w:r>
            <w:r w:rsidR="00C4385C" w:rsidRPr="00AB51F7">
              <w:rPr>
                <w:rFonts w:cs="Calibri"/>
                <w:bCs/>
                <w:lang w:val="ro-RO"/>
              </w:rPr>
              <w:t>ț</w:t>
            </w:r>
            <w:r w:rsidRPr="00AB51F7">
              <w:rPr>
                <w:rFonts w:cs="Calibri"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0487E59F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ore</w:t>
            </w:r>
          </w:p>
        </w:tc>
      </w:tr>
      <w:tr w:rsidR="00E0255D" w:rsidRPr="00AB51F7" w14:paraId="347FD4CB" w14:textId="77777777" w:rsidTr="00802D13">
        <w:tc>
          <w:tcPr>
            <w:tcW w:w="8831" w:type="dxa"/>
            <w:gridSpan w:val="6"/>
          </w:tcPr>
          <w:p w14:paraId="1EF5672F" w14:textId="254E03CD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 xml:space="preserve">Studiul după manual, suport de curs, bibliografie </w:t>
            </w:r>
            <w:r w:rsidR="00C4385C" w:rsidRPr="00AB51F7">
              <w:rPr>
                <w:rFonts w:cs="Calibri"/>
                <w:lang w:val="ro-RO"/>
              </w:rPr>
              <w:t>ș</w:t>
            </w:r>
            <w:r w:rsidRPr="00AB51F7">
              <w:rPr>
                <w:rFonts w:cs="Calibri"/>
                <w:lang w:val="ro-RO"/>
              </w:rPr>
              <w:t>i noti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e</w:t>
            </w:r>
          </w:p>
        </w:tc>
        <w:tc>
          <w:tcPr>
            <w:tcW w:w="524" w:type="dxa"/>
          </w:tcPr>
          <w:p w14:paraId="47842B59" w14:textId="12F3442F" w:rsidR="00E0255D" w:rsidRPr="00AB51F7" w:rsidRDefault="003714FB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32</w:t>
            </w:r>
          </w:p>
        </w:tc>
      </w:tr>
      <w:tr w:rsidR="00E0255D" w:rsidRPr="00AB51F7" w14:paraId="7F2626AA" w14:textId="77777777" w:rsidTr="00802D13">
        <w:tc>
          <w:tcPr>
            <w:tcW w:w="8831" w:type="dxa"/>
            <w:gridSpan w:val="6"/>
          </w:tcPr>
          <w:p w14:paraId="271332F5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5D8D7998" w:rsidR="00E0255D" w:rsidRPr="00AB51F7" w:rsidRDefault="003714FB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16</w:t>
            </w:r>
          </w:p>
        </w:tc>
      </w:tr>
      <w:tr w:rsidR="00E0255D" w:rsidRPr="00AB51F7" w14:paraId="65980EF1" w14:textId="77777777" w:rsidTr="00802D13">
        <w:tc>
          <w:tcPr>
            <w:tcW w:w="8831" w:type="dxa"/>
            <w:gridSpan w:val="6"/>
          </w:tcPr>
          <w:p w14:paraId="75A63E4B" w14:textId="7CBFA162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Pregătire seminar</w:t>
            </w:r>
            <w:r w:rsidR="00C4385C" w:rsidRPr="00AB51F7">
              <w:rPr>
                <w:rFonts w:cs="Calibri"/>
                <w:lang w:val="ro-RO"/>
              </w:rPr>
              <w:t>e</w:t>
            </w:r>
            <w:r w:rsidRPr="00AB51F7">
              <w:rPr>
                <w:rFonts w:cs="Calibri"/>
                <w:lang w:val="ro-RO"/>
              </w:rPr>
              <w:t xml:space="preserve"> / laboratoare, teme, referate, portofolii </w:t>
            </w:r>
            <w:r w:rsidR="00C4385C" w:rsidRPr="00AB51F7">
              <w:rPr>
                <w:rFonts w:cs="Calibri"/>
                <w:lang w:val="ro-RO"/>
              </w:rPr>
              <w:t>ș</w:t>
            </w:r>
            <w:r w:rsidRPr="00AB51F7">
              <w:rPr>
                <w:rFonts w:cs="Calibri"/>
                <w:lang w:val="ro-RO"/>
              </w:rPr>
              <w:t>i eseuri</w:t>
            </w:r>
          </w:p>
        </w:tc>
        <w:tc>
          <w:tcPr>
            <w:tcW w:w="524" w:type="dxa"/>
          </w:tcPr>
          <w:p w14:paraId="05B0AAE0" w14:textId="5D886EB2" w:rsidR="00E0255D" w:rsidRPr="00AB51F7" w:rsidRDefault="003714FB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50</w:t>
            </w:r>
          </w:p>
        </w:tc>
      </w:tr>
      <w:tr w:rsidR="00E0255D" w:rsidRPr="00AB51F7" w14:paraId="595F83C1" w14:textId="77777777" w:rsidTr="00802D13">
        <w:tc>
          <w:tcPr>
            <w:tcW w:w="8831" w:type="dxa"/>
            <w:gridSpan w:val="6"/>
          </w:tcPr>
          <w:p w14:paraId="15821CE7" w14:textId="06F41715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Tutorat</w:t>
            </w:r>
          </w:p>
        </w:tc>
        <w:tc>
          <w:tcPr>
            <w:tcW w:w="524" w:type="dxa"/>
          </w:tcPr>
          <w:p w14:paraId="3B9B8C3B" w14:textId="0F722E67" w:rsidR="00E0255D" w:rsidRPr="00AB51F7" w:rsidRDefault="003714FB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-</w:t>
            </w:r>
          </w:p>
        </w:tc>
      </w:tr>
      <w:tr w:rsidR="00E0255D" w:rsidRPr="00AB51F7" w14:paraId="513FE437" w14:textId="77777777" w:rsidTr="00802D13">
        <w:tc>
          <w:tcPr>
            <w:tcW w:w="8831" w:type="dxa"/>
            <w:gridSpan w:val="6"/>
          </w:tcPr>
          <w:p w14:paraId="404E7887" w14:textId="1EBAEC31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Examinări</w:t>
            </w:r>
            <w:r w:rsidR="00A80917" w:rsidRPr="00AB51F7">
              <w:rPr>
                <w:rStyle w:val="FootnoteReference"/>
                <w:rFonts w:cs="Calibri"/>
                <w:lang w:val="ro-RO"/>
              </w:rPr>
              <w:footnoteReference w:id="3"/>
            </w:r>
          </w:p>
        </w:tc>
        <w:tc>
          <w:tcPr>
            <w:tcW w:w="524" w:type="dxa"/>
          </w:tcPr>
          <w:p w14:paraId="1D729EB9" w14:textId="414BB0F9" w:rsidR="00E0255D" w:rsidRPr="00AB51F7" w:rsidRDefault="003714FB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10</w:t>
            </w:r>
          </w:p>
        </w:tc>
      </w:tr>
      <w:tr w:rsidR="00E0255D" w:rsidRPr="00AB51F7" w14:paraId="27036078" w14:textId="77777777" w:rsidTr="00802D13">
        <w:tc>
          <w:tcPr>
            <w:tcW w:w="8831" w:type="dxa"/>
            <w:gridSpan w:val="6"/>
          </w:tcPr>
          <w:p w14:paraId="1B22F6FD" w14:textId="4AAE2225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Alte activită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i</w:t>
            </w:r>
          </w:p>
        </w:tc>
        <w:tc>
          <w:tcPr>
            <w:tcW w:w="524" w:type="dxa"/>
          </w:tcPr>
          <w:p w14:paraId="2769F5B1" w14:textId="2A6ADDFE" w:rsidR="00E0255D" w:rsidRPr="00AB51F7" w:rsidRDefault="003714FB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-</w:t>
            </w:r>
          </w:p>
        </w:tc>
      </w:tr>
      <w:tr w:rsidR="003714FB" w:rsidRPr="00AB51F7" w14:paraId="601F6F7A" w14:textId="77777777" w:rsidTr="003714FB">
        <w:trPr>
          <w:gridAfter w:val="4"/>
          <w:wAfter w:w="4957" w:type="dxa"/>
        </w:trPr>
        <w:tc>
          <w:tcPr>
            <w:tcW w:w="3663" w:type="dxa"/>
          </w:tcPr>
          <w:p w14:paraId="479894EA" w14:textId="77777777" w:rsidR="003714FB" w:rsidRPr="00AB51F7" w:rsidRDefault="003714FB" w:rsidP="003714FB">
            <w:pPr>
              <w:pStyle w:val="NoSpacing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3.7 Total ore studiu individual</w:t>
            </w:r>
          </w:p>
        </w:tc>
        <w:tc>
          <w:tcPr>
            <w:tcW w:w="735" w:type="dxa"/>
            <w:gridSpan w:val="2"/>
          </w:tcPr>
          <w:p w14:paraId="4395AD20" w14:textId="5463913D" w:rsidR="003714FB" w:rsidRPr="00AB51F7" w:rsidRDefault="005E7114" w:rsidP="003714FB">
            <w:pPr>
              <w:pStyle w:val="NoSpacing"/>
              <w:spacing w:line="276" w:lineRule="auto"/>
              <w:rPr>
                <w:rFonts w:cs="Calibri"/>
                <w:b/>
                <w:lang w:val="ro-RO"/>
              </w:rPr>
            </w:pPr>
            <w:r>
              <w:rPr>
                <w:rFonts w:cs="Calibri"/>
                <w:b/>
                <w:lang w:val="ro-RO"/>
              </w:rPr>
              <w:t>9</w:t>
            </w:r>
            <w:r w:rsidR="003714FB">
              <w:rPr>
                <w:rFonts w:cs="Calibri"/>
                <w:b/>
                <w:lang w:val="ro-RO"/>
              </w:rPr>
              <w:t>8</w:t>
            </w:r>
          </w:p>
        </w:tc>
      </w:tr>
      <w:tr w:rsidR="003714FB" w:rsidRPr="00AB51F7" w14:paraId="0E0E0360" w14:textId="77777777" w:rsidTr="003714FB">
        <w:trPr>
          <w:gridAfter w:val="4"/>
          <w:wAfter w:w="4957" w:type="dxa"/>
        </w:trPr>
        <w:tc>
          <w:tcPr>
            <w:tcW w:w="3663" w:type="dxa"/>
          </w:tcPr>
          <w:p w14:paraId="310486C5" w14:textId="319470E6" w:rsidR="003714FB" w:rsidRPr="00AB51F7" w:rsidRDefault="003714FB" w:rsidP="003714FB">
            <w:pPr>
              <w:pStyle w:val="NoSpacing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3.8 Total ore pe semestru</w:t>
            </w:r>
            <w:r w:rsidRPr="00AB51F7">
              <w:rPr>
                <w:rStyle w:val="FootnoteReference"/>
                <w:rFonts w:cs="Calibri"/>
                <w:bCs/>
                <w:lang w:val="ro-RO"/>
              </w:rPr>
              <w:footnoteReference w:id="4"/>
            </w:r>
          </w:p>
        </w:tc>
        <w:tc>
          <w:tcPr>
            <w:tcW w:w="735" w:type="dxa"/>
            <w:gridSpan w:val="2"/>
          </w:tcPr>
          <w:p w14:paraId="15B2F92D" w14:textId="7300DBDB" w:rsidR="003714FB" w:rsidRPr="00AB51F7" w:rsidRDefault="003714FB" w:rsidP="003714FB">
            <w:pPr>
              <w:pStyle w:val="NoSpacing"/>
              <w:spacing w:line="276" w:lineRule="auto"/>
              <w:rPr>
                <w:rFonts w:cs="Calibri"/>
                <w:b/>
                <w:lang w:val="ro-RO"/>
              </w:rPr>
            </w:pPr>
            <w:r>
              <w:rPr>
                <w:rFonts w:cs="Calibri"/>
                <w:b/>
                <w:lang w:val="ro-RO"/>
              </w:rPr>
              <w:t>150</w:t>
            </w:r>
          </w:p>
        </w:tc>
      </w:tr>
      <w:tr w:rsidR="003714FB" w:rsidRPr="00AB51F7" w14:paraId="0543F2FB" w14:textId="77777777" w:rsidTr="003714FB">
        <w:trPr>
          <w:gridAfter w:val="4"/>
          <w:wAfter w:w="4957" w:type="dxa"/>
        </w:trPr>
        <w:tc>
          <w:tcPr>
            <w:tcW w:w="3663" w:type="dxa"/>
          </w:tcPr>
          <w:p w14:paraId="4AA42D0D" w14:textId="77777777" w:rsidR="003714FB" w:rsidRPr="00AB51F7" w:rsidRDefault="003714FB" w:rsidP="003714FB">
            <w:pPr>
              <w:pStyle w:val="NoSpacing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3.9 Numărul de credite</w:t>
            </w:r>
          </w:p>
        </w:tc>
        <w:tc>
          <w:tcPr>
            <w:tcW w:w="735" w:type="dxa"/>
            <w:gridSpan w:val="2"/>
          </w:tcPr>
          <w:p w14:paraId="176127E3" w14:textId="02FF6184" w:rsidR="003714FB" w:rsidRPr="00AB51F7" w:rsidRDefault="003714FB" w:rsidP="003714FB">
            <w:pPr>
              <w:pStyle w:val="NoSpacing"/>
              <w:spacing w:line="276" w:lineRule="auto"/>
              <w:rPr>
                <w:rFonts w:cs="Calibri"/>
                <w:b/>
                <w:lang w:val="ro-RO"/>
              </w:rPr>
            </w:pPr>
            <w:r>
              <w:rPr>
                <w:rFonts w:cs="Calibri"/>
                <w:b/>
                <w:lang w:val="ro-RO"/>
              </w:rPr>
              <w:t>6</w:t>
            </w:r>
          </w:p>
        </w:tc>
      </w:tr>
    </w:tbl>
    <w:p w14:paraId="2AFF86C3" w14:textId="77777777" w:rsidR="00C4385C" w:rsidRPr="00AB51F7" w:rsidRDefault="00C4385C" w:rsidP="00C4385C">
      <w:pPr>
        <w:pStyle w:val="ListParagraph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1ACD2D8D" w14:textId="30F46626" w:rsidR="00E0255D" w:rsidRPr="00AB51F7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Precondi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AB51F7" w14:paraId="3623956B" w14:textId="77777777" w:rsidTr="00E0255D">
        <w:tc>
          <w:tcPr>
            <w:tcW w:w="1985" w:type="dxa"/>
          </w:tcPr>
          <w:p w14:paraId="4C592DB3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143AFDB4" w14:textId="5E60BAE1" w:rsidR="00E0255D" w:rsidRPr="00AB51F7" w:rsidRDefault="003A25DA" w:rsidP="00E0255D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cs="Calibri"/>
                <w:lang w:val="ro-RO"/>
              </w:rPr>
            </w:pPr>
            <w:r w:rsidRPr="0059056D">
              <w:rPr>
                <w:rFonts w:cs="Calibri"/>
                <w:lang w:val="ro-RO"/>
              </w:rPr>
              <w:t>orice curs introductiv de psihologia transporturilor</w:t>
            </w:r>
          </w:p>
        </w:tc>
      </w:tr>
      <w:tr w:rsidR="00E0255D" w:rsidRPr="00AB51F7" w14:paraId="0C24B7B9" w14:textId="77777777" w:rsidTr="00E0255D">
        <w:tc>
          <w:tcPr>
            <w:tcW w:w="1985" w:type="dxa"/>
          </w:tcPr>
          <w:p w14:paraId="0E27F819" w14:textId="140AA50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lastRenderedPageBreak/>
              <w:t>4.2 de competen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e</w:t>
            </w:r>
          </w:p>
        </w:tc>
        <w:tc>
          <w:tcPr>
            <w:tcW w:w="7404" w:type="dxa"/>
          </w:tcPr>
          <w:p w14:paraId="2E65A2D6" w14:textId="716F717B" w:rsidR="00E0255D" w:rsidRPr="00AB51F7" w:rsidRDefault="003A25DA" w:rsidP="00E0255D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nu este cazul</w:t>
            </w:r>
          </w:p>
        </w:tc>
      </w:tr>
    </w:tbl>
    <w:p w14:paraId="778D68D2" w14:textId="77777777" w:rsidR="009073AF" w:rsidRPr="00AB51F7" w:rsidRDefault="009073AF" w:rsidP="00C4385C">
      <w:pPr>
        <w:pStyle w:val="ListParagraph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77A8EEB9" w14:textId="2BBDA049" w:rsidR="00E0255D" w:rsidRPr="00AB51F7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Condi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824"/>
      </w:tblGrid>
      <w:tr w:rsidR="00E0255D" w:rsidRPr="00AB51F7" w14:paraId="2C5D8739" w14:textId="77777777" w:rsidTr="00802D13">
        <w:tc>
          <w:tcPr>
            <w:tcW w:w="4565" w:type="dxa"/>
          </w:tcPr>
          <w:p w14:paraId="26DB2A17" w14:textId="7EFC29E3" w:rsidR="00E0255D" w:rsidRPr="00AB51F7" w:rsidRDefault="00E0255D" w:rsidP="00080D22">
            <w:pPr>
              <w:pStyle w:val="NoSpacing"/>
              <w:spacing w:line="360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5.1 de desfă</w:t>
            </w:r>
            <w:r w:rsidR="00C4385C" w:rsidRPr="00AB51F7">
              <w:rPr>
                <w:rFonts w:cs="Calibri"/>
                <w:lang w:val="ro-RO"/>
              </w:rPr>
              <w:t>ș</w:t>
            </w:r>
            <w:r w:rsidRPr="00AB51F7">
              <w:rPr>
                <w:rFonts w:cs="Calibri"/>
                <w:lang w:val="ro-RO"/>
              </w:rPr>
              <w:t xml:space="preserve">urare a </w:t>
            </w:r>
            <w:r w:rsidR="00802D13" w:rsidRPr="00AB51F7">
              <w:rPr>
                <w:rFonts w:cs="Calibri"/>
                <w:lang w:val="ro-RO"/>
              </w:rPr>
              <w:t>cursului</w:t>
            </w:r>
          </w:p>
        </w:tc>
        <w:tc>
          <w:tcPr>
            <w:tcW w:w="4824" w:type="dxa"/>
          </w:tcPr>
          <w:p w14:paraId="6ADFF241" w14:textId="09EFFE26" w:rsidR="00E0255D" w:rsidRPr="00AB51F7" w:rsidRDefault="003A25DA" w:rsidP="00E0255D">
            <w:pPr>
              <w:pStyle w:val="NoSpacing"/>
              <w:numPr>
                <w:ilvl w:val="0"/>
                <w:numId w:val="28"/>
              </w:numPr>
              <w:spacing w:line="360" w:lineRule="auto"/>
              <w:ind w:hanging="686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nu este cazul</w:t>
            </w:r>
          </w:p>
        </w:tc>
      </w:tr>
      <w:tr w:rsidR="00802D13" w:rsidRPr="00AB51F7" w14:paraId="12F774A5" w14:textId="77777777" w:rsidTr="00802D13">
        <w:tc>
          <w:tcPr>
            <w:tcW w:w="4565" w:type="dxa"/>
          </w:tcPr>
          <w:p w14:paraId="7D3A976E" w14:textId="094647EB" w:rsidR="00802D13" w:rsidRPr="00AB51F7" w:rsidRDefault="00802D13" w:rsidP="00802D13">
            <w:pPr>
              <w:pStyle w:val="NoSpacing"/>
              <w:spacing w:line="360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5.2 de desfășurare a seminarului / laboratorului</w:t>
            </w:r>
          </w:p>
        </w:tc>
        <w:tc>
          <w:tcPr>
            <w:tcW w:w="4824" w:type="dxa"/>
          </w:tcPr>
          <w:p w14:paraId="4BD0591C" w14:textId="21DC293C" w:rsidR="00802D13" w:rsidRPr="00AB51F7" w:rsidRDefault="003A25DA" w:rsidP="003A25DA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 xml:space="preserve">sunt necesare </w:t>
            </w:r>
            <w:r w:rsidRPr="002D2168">
              <w:rPr>
                <w:rFonts w:cs="Calibri"/>
                <w:lang w:val="ro-RO"/>
              </w:rPr>
              <w:t xml:space="preserve">cel </w:t>
            </w:r>
            <w:proofErr w:type="spellStart"/>
            <w:r w:rsidRPr="002D2168">
              <w:rPr>
                <w:rFonts w:cs="Calibri"/>
                <w:lang w:val="ro-RO"/>
              </w:rPr>
              <w:t>puţin</w:t>
            </w:r>
            <w:proofErr w:type="spellEnd"/>
            <w:r>
              <w:rPr>
                <w:rFonts w:cs="Calibri"/>
                <w:lang w:val="ro-RO"/>
              </w:rPr>
              <w:t xml:space="preserve"> </w:t>
            </w:r>
            <w:r w:rsidRPr="00D8687F">
              <w:rPr>
                <w:rFonts w:cs="Calibri"/>
                <w:b/>
                <w:bCs/>
                <w:lang w:val="ro-RO"/>
              </w:rPr>
              <w:t>8</w:t>
            </w:r>
            <w:r w:rsidRPr="002D2168">
              <w:rPr>
                <w:rFonts w:cs="Calibri"/>
                <w:lang w:val="ro-RO"/>
              </w:rPr>
              <w:t xml:space="preserve"> </w:t>
            </w:r>
            <w:r>
              <w:rPr>
                <w:rFonts w:cs="Calibri"/>
                <w:lang w:val="ro-RO"/>
              </w:rPr>
              <w:t>prezențe cumulate (curs și seminar)</w:t>
            </w:r>
            <w:r w:rsidRPr="002D2168">
              <w:rPr>
                <w:rFonts w:cs="Calibri"/>
                <w:lang w:val="ro-RO"/>
              </w:rPr>
              <w:t xml:space="preserve"> </w:t>
            </w:r>
            <w:r>
              <w:rPr>
                <w:rFonts w:cs="Calibri"/>
                <w:lang w:val="ro-RO"/>
              </w:rPr>
              <w:t>pentru a putea promova disciplina</w:t>
            </w:r>
          </w:p>
        </w:tc>
      </w:tr>
    </w:tbl>
    <w:p w14:paraId="7FA3D1A2" w14:textId="77777777" w:rsidR="00802D13" w:rsidRPr="00AB51F7" w:rsidRDefault="00802D13" w:rsidP="00802D13">
      <w:pPr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3E28F80F" w14:textId="6466CB5E" w:rsidR="00E0255D" w:rsidRPr="00AB51F7" w:rsidRDefault="00C94D71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E0255D" w:rsidRPr="00AB51F7" w14:paraId="76694619" w14:textId="77777777" w:rsidTr="00C94D71">
        <w:trPr>
          <w:cantSplit/>
          <w:trHeight w:val="890"/>
        </w:trPr>
        <w:tc>
          <w:tcPr>
            <w:tcW w:w="993" w:type="dxa"/>
            <w:vAlign w:val="center"/>
          </w:tcPr>
          <w:p w14:paraId="44C132C9" w14:textId="30F06B5E" w:rsidR="00E0255D" w:rsidRPr="00AB51F7" w:rsidRDefault="00C94D71" w:rsidP="00C94D71">
            <w:pPr>
              <w:pStyle w:val="NoSpacing"/>
              <w:jc w:val="center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Cunoștințe</w:t>
            </w:r>
          </w:p>
        </w:tc>
        <w:tc>
          <w:tcPr>
            <w:tcW w:w="8396" w:type="dxa"/>
          </w:tcPr>
          <w:p w14:paraId="489E27CA" w14:textId="4683CE50" w:rsidR="00E0255D" w:rsidRPr="00AB51F7" w:rsidRDefault="001A5B61" w:rsidP="001A5B61">
            <w:pPr>
              <w:spacing w:before="100" w:beforeAutospacing="1" w:after="100" w:afterAutospacing="1"/>
              <w:ind w:left="24" w:firstLine="24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A666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a) </w:t>
            </w:r>
            <w:r w:rsidRPr="007F4CA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Studenții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își vor dezvolta </w:t>
            </w:r>
            <w:r w:rsidRPr="007F4CA6">
              <w:rPr>
                <w:rFonts w:ascii="Calibri" w:hAnsi="Calibri"/>
                <w:sz w:val="20"/>
                <w:szCs w:val="20"/>
              </w:rPr>
              <w:t xml:space="preserve">capacitatea elaborării </w:t>
            </w:r>
            <w:proofErr w:type="spellStart"/>
            <w:r w:rsidRPr="007F4CA6">
              <w:rPr>
                <w:rFonts w:ascii="Calibri" w:hAnsi="Calibri"/>
                <w:sz w:val="20"/>
                <w:szCs w:val="20"/>
              </w:rPr>
              <w:t>şi</w:t>
            </w:r>
            <w:proofErr w:type="spellEnd"/>
            <w:r w:rsidRPr="007F4CA6">
              <w:rPr>
                <w:rFonts w:ascii="Calibri" w:hAnsi="Calibri"/>
                <w:sz w:val="20"/>
                <w:szCs w:val="20"/>
              </w:rPr>
              <w:t xml:space="preserve"> interpretării unei evalu</w:t>
            </w:r>
            <w:ins w:id="0" w:author="Coralia Sulea" w:date="2026-02-06T15:15:00Z" w16du:dateUtc="2026-02-06T13:15:00Z">
              <w:r w:rsidR="006A6666">
                <w:rPr>
                  <w:rFonts w:ascii="Calibri" w:hAnsi="Calibri"/>
                  <w:sz w:val="20"/>
                  <w:szCs w:val="20"/>
                </w:rPr>
                <w:t>ă</w:t>
              </w:r>
            </w:ins>
            <w:del w:id="1" w:author="Coralia Sulea" w:date="2026-02-06T15:15:00Z" w16du:dateUtc="2026-02-06T13:15:00Z">
              <w:r w:rsidRPr="007F4CA6" w:rsidDel="006A6666">
                <w:rPr>
                  <w:rFonts w:ascii="Calibri" w:hAnsi="Calibri"/>
                  <w:sz w:val="20"/>
                  <w:szCs w:val="20"/>
                </w:rPr>
                <w:delText>a</w:delText>
              </w:r>
            </w:del>
            <w:r w:rsidRPr="007F4CA6">
              <w:rPr>
                <w:rFonts w:ascii="Calibri" w:hAnsi="Calibri"/>
                <w:sz w:val="20"/>
                <w:szCs w:val="20"/>
              </w:rPr>
              <w:t xml:space="preserve">ri psihologice specifice în cercetarea </w:t>
            </w:r>
            <w:r w:rsidRPr="006A6666">
              <w:rPr>
                <w:rFonts w:ascii="Calibri" w:hAnsi="Calibri" w:cs="Calibri"/>
                <w:color w:val="000000"/>
                <w:sz w:val="20"/>
                <w:szCs w:val="20"/>
              </w:rPr>
              <w:t>din domeniului psihologiei muncii, organizaționale și a transporturilor.</w:t>
            </w:r>
          </w:p>
        </w:tc>
      </w:tr>
      <w:tr w:rsidR="00E0255D" w:rsidRPr="00AB51F7" w14:paraId="5C767D8B" w14:textId="77777777" w:rsidTr="00C94D71">
        <w:trPr>
          <w:cantSplit/>
          <w:trHeight w:val="831"/>
        </w:trPr>
        <w:tc>
          <w:tcPr>
            <w:tcW w:w="993" w:type="dxa"/>
            <w:vAlign w:val="center"/>
          </w:tcPr>
          <w:p w14:paraId="3FB3257E" w14:textId="3557E77D" w:rsidR="00E0255D" w:rsidRPr="00AB51F7" w:rsidRDefault="00C94D71" w:rsidP="00C94D71">
            <w:pPr>
              <w:pStyle w:val="NoSpacing"/>
              <w:jc w:val="center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Abilități</w:t>
            </w:r>
          </w:p>
        </w:tc>
        <w:tc>
          <w:tcPr>
            <w:tcW w:w="8396" w:type="dxa"/>
          </w:tcPr>
          <w:p w14:paraId="6E93A7D8" w14:textId="77777777" w:rsidR="001A5B61" w:rsidRPr="006A6666" w:rsidRDefault="001A5B61" w:rsidP="001A5B61">
            <w:pPr>
              <w:ind w:left="15"/>
              <w:rPr>
                <w:rFonts w:ascii="Calibri" w:hAnsi="Calibri" w:cs="Calibri"/>
                <w:color w:val="000000"/>
                <w:sz w:val="20"/>
                <w:szCs w:val="20"/>
                <w:lang w:val="pt-PT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a) Studenții vor deprinde </w:t>
            </w:r>
            <w:r w:rsidRPr="00AE39FB">
              <w:rPr>
                <w:rFonts w:ascii="Calibri" w:hAnsi="Calibri"/>
                <w:sz w:val="20"/>
                <w:szCs w:val="20"/>
              </w:rPr>
              <w:t xml:space="preserve">capacitarea de a explica </w:t>
            </w:r>
            <w:proofErr w:type="spellStart"/>
            <w:r w:rsidRPr="00AE39FB">
              <w:rPr>
                <w:rFonts w:ascii="Calibri" w:hAnsi="Calibri"/>
                <w:sz w:val="20"/>
                <w:szCs w:val="20"/>
              </w:rPr>
              <w:t>şi</w:t>
            </w:r>
            <w:proofErr w:type="spellEnd"/>
            <w:r w:rsidRPr="00AE39FB">
              <w:rPr>
                <w:rFonts w:ascii="Calibri" w:hAnsi="Calibri"/>
                <w:sz w:val="20"/>
                <w:szCs w:val="20"/>
              </w:rPr>
              <w:t xml:space="preserve"> interpreta fenomene </w:t>
            </w:r>
            <w:proofErr w:type="spellStart"/>
            <w:r w:rsidRPr="00AE39FB">
              <w:rPr>
                <w:rFonts w:ascii="Calibri" w:hAnsi="Calibri"/>
                <w:sz w:val="20"/>
                <w:szCs w:val="20"/>
              </w:rPr>
              <w:t>şi</w:t>
            </w:r>
            <w:proofErr w:type="spellEnd"/>
            <w:r w:rsidRPr="00AE39FB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AE39FB">
              <w:rPr>
                <w:rFonts w:ascii="Calibri" w:hAnsi="Calibri"/>
                <w:sz w:val="20"/>
                <w:szCs w:val="20"/>
              </w:rPr>
              <w:t>actiuni</w:t>
            </w:r>
            <w:proofErr w:type="spellEnd"/>
            <w:del w:id="2" w:author="Coralia Sulea" w:date="2026-02-06T15:15:00Z" w16du:dateUtc="2026-02-06T13:15:00Z">
              <w:r w:rsidRPr="00AE39FB" w:rsidDel="006A6666">
                <w:rPr>
                  <w:rFonts w:ascii="Calibri" w:hAnsi="Calibri"/>
                  <w:sz w:val="20"/>
                  <w:szCs w:val="20"/>
                </w:rPr>
                <w:delText>le</w:delText>
              </w:r>
            </w:del>
            <w:r w:rsidRPr="00AE39FB">
              <w:rPr>
                <w:rFonts w:ascii="Calibri" w:hAnsi="Calibri"/>
                <w:sz w:val="20"/>
                <w:szCs w:val="20"/>
              </w:rPr>
              <w:t xml:space="preserve"> din</w:t>
            </w:r>
            <w:r>
              <w:t xml:space="preserve"> </w:t>
            </w:r>
            <w:r w:rsidRPr="006A6666">
              <w:rPr>
                <w:rFonts w:ascii="Calibri" w:hAnsi="Calibri" w:cs="Calibri"/>
                <w:color w:val="000000"/>
                <w:sz w:val="20"/>
                <w:szCs w:val="20"/>
                <w:lang w:val="pt-PT"/>
              </w:rPr>
              <w:t>domeniul psihologiei muncii, organizaționale și a transporturilor;</w:t>
            </w:r>
          </w:p>
          <w:p w14:paraId="319AF48B" w14:textId="77777777" w:rsidR="001A5B61" w:rsidRPr="006A6666" w:rsidRDefault="001A5B61" w:rsidP="001A5B61">
            <w:pPr>
              <w:ind w:left="15"/>
              <w:rPr>
                <w:rFonts w:ascii="Calibri" w:hAnsi="Calibri" w:cs="Calibri"/>
                <w:color w:val="000000"/>
                <w:sz w:val="20"/>
                <w:szCs w:val="20"/>
                <w:lang w:val="pt-PT"/>
              </w:rPr>
            </w:pPr>
          </w:p>
          <w:p w14:paraId="26A3295C" w14:textId="6BEFCEEC" w:rsidR="00E0255D" w:rsidRPr="00AB51F7" w:rsidRDefault="001A5B61" w:rsidP="001A5B61">
            <w:pPr>
              <w:ind w:left="15"/>
              <w:rPr>
                <w:rFonts w:ascii="Calibri" w:hAnsi="Calibri" w:cs="Calibri"/>
                <w:sz w:val="20"/>
                <w:szCs w:val="20"/>
              </w:rPr>
            </w:pPr>
            <w:r w:rsidRPr="006A6666">
              <w:rPr>
                <w:rFonts w:ascii="Calibri" w:hAnsi="Calibri" w:cs="Calibri"/>
                <w:color w:val="000000"/>
                <w:sz w:val="20"/>
                <w:szCs w:val="20"/>
                <w:lang w:val="pt-PT"/>
              </w:rPr>
              <w:t xml:space="preserve">b)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Studenții vor deprinde</w:t>
            </w:r>
            <w:r w:rsidRPr="006A6666">
              <w:rPr>
                <w:rFonts w:ascii="Calibri" w:hAnsi="Calibri" w:cs="Calibri"/>
                <w:color w:val="000000"/>
                <w:sz w:val="20"/>
                <w:szCs w:val="20"/>
                <w:lang w:val="pt-PT"/>
              </w:rPr>
              <w:t xml:space="preserve"> </w:t>
            </w:r>
            <w:r w:rsidRPr="00B30DF9">
              <w:rPr>
                <w:rFonts w:ascii="Calibri" w:hAnsi="Calibri"/>
                <w:sz w:val="20"/>
                <w:szCs w:val="20"/>
              </w:rPr>
              <w:t>capacitatea de a identifica probleme-cheie pentru cercetarea si practica psihologică</w:t>
            </w:r>
            <w:r>
              <w:t>.</w:t>
            </w:r>
          </w:p>
        </w:tc>
      </w:tr>
      <w:tr w:rsidR="00C94D71" w:rsidRPr="00AB51F7" w14:paraId="71758DDA" w14:textId="77777777" w:rsidTr="00C94D71">
        <w:trPr>
          <w:cantSplit/>
          <w:trHeight w:val="984"/>
        </w:trPr>
        <w:tc>
          <w:tcPr>
            <w:tcW w:w="993" w:type="dxa"/>
            <w:vAlign w:val="center"/>
          </w:tcPr>
          <w:p w14:paraId="5F0C5E8F" w14:textId="26E93F51" w:rsidR="00C94D71" w:rsidRPr="00AB51F7" w:rsidRDefault="00C94D71" w:rsidP="00C94D71">
            <w:pPr>
              <w:pStyle w:val="NoSpacing"/>
              <w:jc w:val="center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Responsabilitate și autonomie</w:t>
            </w:r>
          </w:p>
        </w:tc>
        <w:tc>
          <w:tcPr>
            <w:tcW w:w="8396" w:type="dxa"/>
          </w:tcPr>
          <w:p w14:paraId="2DC62B15" w14:textId="77777777" w:rsidR="001A5B61" w:rsidRPr="006A6666" w:rsidRDefault="001A5B61" w:rsidP="001A5B61">
            <w:pPr>
              <w:ind w:left="15"/>
              <w:rPr>
                <w:rFonts w:ascii="Calibri" w:hAnsi="Calibri" w:cs="Calibri"/>
                <w:color w:val="000000"/>
                <w:sz w:val="20"/>
                <w:szCs w:val="20"/>
                <w:lang w:val="pt-PT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a) Studenții vor deprinde </w:t>
            </w:r>
            <w:r w:rsidRPr="00DE0D6C">
              <w:rPr>
                <w:rFonts w:ascii="Calibri" w:hAnsi="Calibri"/>
                <w:sz w:val="20"/>
                <w:szCs w:val="20"/>
              </w:rPr>
              <w:t>capacitatea de a-</w:t>
            </w:r>
            <w:proofErr w:type="spellStart"/>
            <w:r w:rsidRPr="00DE0D6C">
              <w:rPr>
                <w:rFonts w:ascii="Calibri" w:hAnsi="Calibri"/>
                <w:sz w:val="20"/>
                <w:szCs w:val="20"/>
              </w:rPr>
              <w:t>şi</w:t>
            </w:r>
            <w:proofErr w:type="spellEnd"/>
            <w:r w:rsidRPr="00DE0D6C">
              <w:rPr>
                <w:rFonts w:ascii="Calibri" w:hAnsi="Calibri"/>
                <w:sz w:val="20"/>
                <w:szCs w:val="20"/>
              </w:rPr>
              <w:t xml:space="preserve"> identifica propriile surse </w:t>
            </w:r>
            <w:proofErr w:type="spellStart"/>
            <w:r w:rsidRPr="00DE0D6C">
              <w:rPr>
                <w:rFonts w:ascii="Calibri" w:hAnsi="Calibri"/>
                <w:sz w:val="20"/>
                <w:szCs w:val="20"/>
              </w:rPr>
              <w:t>şi</w:t>
            </w:r>
            <w:proofErr w:type="spellEnd"/>
            <w:r w:rsidRPr="00DE0D6C">
              <w:rPr>
                <w:rFonts w:ascii="Calibri" w:hAnsi="Calibri"/>
                <w:sz w:val="20"/>
                <w:szCs w:val="20"/>
              </w:rPr>
              <w:t xml:space="preserve"> resurse de </w:t>
            </w:r>
            <w:proofErr w:type="spellStart"/>
            <w:r w:rsidRPr="00DE0D6C">
              <w:rPr>
                <w:rFonts w:ascii="Calibri" w:hAnsi="Calibri"/>
                <w:sz w:val="20"/>
                <w:szCs w:val="20"/>
              </w:rPr>
              <w:t>învăţare</w:t>
            </w:r>
            <w:proofErr w:type="spellEnd"/>
            <w:r w:rsidRPr="00DE0D6C">
              <w:rPr>
                <w:rFonts w:ascii="Calibri" w:hAnsi="Calibri"/>
                <w:sz w:val="20"/>
                <w:szCs w:val="20"/>
              </w:rPr>
              <w:t xml:space="preserve"> specifice domeniului</w:t>
            </w:r>
            <w:r>
              <w:t xml:space="preserve"> </w:t>
            </w:r>
            <w:r w:rsidRPr="006A6666">
              <w:rPr>
                <w:rFonts w:ascii="Calibri" w:hAnsi="Calibri" w:cs="Calibri"/>
                <w:color w:val="000000"/>
                <w:sz w:val="20"/>
                <w:szCs w:val="20"/>
                <w:lang w:val="pt-PT"/>
              </w:rPr>
              <w:t>psihologiei muncii, organizaționale și a transporturilor;</w:t>
            </w:r>
          </w:p>
          <w:p w14:paraId="266F963A" w14:textId="77777777" w:rsidR="001A5B61" w:rsidRPr="006A6666" w:rsidRDefault="001A5B61" w:rsidP="001A5B61">
            <w:pPr>
              <w:ind w:left="15"/>
              <w:rPr>
                <w:rFonts w:ascii="Calibri" w:hAnsi="Calibri" w:cs="Calibri"/>
                <w:color w:val="000000"/>
                <w:sz w:val="20"/>
                <w:szCs w:val="20"/>
                <w:lang w:val="pt-PT"/>
              </w:rPr>
            </w:pPr>
          </w:p>
          <w:p w14:paraId="78946F0F" w14:textId="21E3017E" w:rsidR="00C94D71" w:rsidRPr="00AB51F7" w:rsidRDefault="001A5B61" w:rsidP="001A5B61">
            <w:pPr>
              <w:rPr>
                <w:rFonts w:ascii="Calibri" w:hAnsi="Calibri" w:cs="Calibri"/>
                <w:sz w:val="20"/>
                <w:szCs w:val="20"/>
              </w:rPr>
            </w:pPr>
            <w:r w:rsidRPr="00656427">
              <w:rPr>
                <w:rFonts w:ascii="Calibri" w:hAnsi="Calibri" w:cs="Calibri"/>
                <w:color w:val="EE0000"/>
                <w:sz w:val="20"/>
                <w:szCs w:val="20"/>
                <w:lang w:val="pt-PT"/>
                <w:rPrChange w:id="3" w:author="Coralia Sulea" w:date="2026-02-06T15:16:00Z" w16du:dateUtc="2026-02-06T13:16:00Z">
                  <w:rPr>
                    <w:rFonts w:ascii="Calibri" w:hAnsi="Calibri" w:cs="Calibri"/>
                    <w:color w:val="000000"/>
                    <w:sz w:val="20"/>
                    <w:szCs w:val="20"/>
                    <w:lang w:val="pt-PT"/>
                  </w:rPr>
                </w:rPrChange>
              </w:rPr>
              <w:t xml:space="preserve">b) </w:t>
            </w:r>
            <w:r w:rsidRPr="00656427">
              <w:rPr>
                <w:rFonts w:ascii="Calibri" w:hAnsi="Calibri" w:cs="Calibri"/>
                <w:color w:val="EE0000"/>
                <w:sz w:val="20"/>
                <w:szCs w:val="20"/>
                <w:rPrChange w:id="4" w:author="Coralia Sulea" w:date="2026-02-06T15:16:00Z" w16du:dateUtc="2026-02-06T13:16:00Z">
                  <w:rPr>
                    <w:rFonts w:ascii="Calibri" w:hAnsi="Calibri" w:cs="Calibri"/>
                    <w:sz w:val="20"/>
                    <w:szCs w:val="20"/>
                  </w:rPr>
                </w:rPrChange>
              </w:rPr>
              <w:t xml:space="preserve">Studenții vor deprinde </w:t>
            </w:r>
            <w:r w:rsidRPr="00656427">
              <w:rPr>
                <w:rFonts w:ascii="Calibri" w:hAnsi="Calibri"/>
                <w:color w:val="EE0000"/>
                <w:sz w:val="20"/>
                <w:szCs w:val="20"/>
                <w:rPrChange w:id="5" w:author="Coralia Sulea" w:date="2026-02-06T15:16:00Z" w16du:dateUtc="2026-02-06T13:16:00Z">
                  <w:rPr>
                    <w:rFonts w:ascii="Calibri" w:hAnsi="Calibri"/>
                    <w:sz w:val="20"/>
                    <w:szCs w:val="20"/>
                  </w:rPr>
                </w:rPrChange>
              </w:rPr>
              <w:t xml:space="preserve">capacitatea de a opera </w:t>
            </w:r>
            <w:proofErr w:type="spellStart"/>
            <w:r w:rsidRPr="00656427">
              <w:rPr>
                <w:rFonts w:ascii="Calibri" w:hAnsi="Calibri"/>
                <w:color w:val="EE0000"/>
                <w:sz w:val="20"/>
                <w:szCs w:val="20"/>
                <w:rPrChange w:id="6" w:author="Coralia Sulea" w:date="2026-02-06T15:16:00Z" w16du:dateUtc="2026-02-06T13:16:00Z">
                  <w:rPr>
                    <w:rFonts w:ascii="Calibri" w:hAnsi="Calibri"/>
                    <w:sz w:val="20"/>
                    <w:szCs w:val="20"/>
                  </w:rPr>
                </w:rPrChange>
              </w:rPr>
              <w:t>distincţii</w:t>
            </w:r>
            <w:proofErr w:type="spellEnd"/>
            <w:r w:rsidRPr="00656427">
              <w:rPr>
                <w:rFonts w:ascii="Calibri" w:hAnsi="Calibri"/>
                <w:color w:val="EE0000"/>
                <w:sz w:val="20"/>
                <w:szCs w:val="20"/>
                <w:rPrChange w:id="7" w:author="Coralia Sulea" w:date="2026-02-06T15:16:00Z" w16du:dateUtc="2026-02-06T13:16:00Z">
                  <w:rPr>
                    <w:rFonts w:ascii="Calibri" w:hAnsi="Calibri"/>
                    <w:sz w:val="20"/>
                    <w:szCs w:val="20"/>
                  </w:rPr>
                </w:rPrChange>
              </w:rPr>
              <w:t xml:space="preserve"> între date, </w:t>
            </w:r>
            <w:proofErr w:type="spellStart"/>
            <w:r w:rsidRPr="00656427">
              <w:rPr>
                <w:rFonts w:ascii="Calibri" w:hAnsi="Calibri"/>
                <w:color w:val="EE0000"/>
                <w:sz w:val="20"/>
                <w:szCs w:val="20"/>
                <w:rPrChange w:id="8" w:author="Coralia Sulea" w:date="2026-02-06T15:16:00Z" w16du:dateUtc="2026-02-06T13:16:00Z">
                  <w:rPr>
                    <w:rFonts w:ascii="Calibri" w:hAnsi="Calibri"/>
                    <w:sz w:val="20"/>
                    <w:szCs w:val="20"/>
                  </w:rPr>
                </w:rPrChange>
              </w:rPr>
              <w:t>informaţii</w:t>
            </w:r>
            <w:proofErr w:type="spellEnd"/>
            <w:r w:rsidRPr="00656427">
              <w:rPr>
                <w:rFonts w:ascii="Calibri" w:hAnsi="Calibri"/>
                <w:color w:val="EE0000"/>
                <w:sz w:val="20"/>
                <w:szCs w:val="20"/>
                <w:rPrChange w:id="9" w:author="Coralia Sulea" w:date="2026-02-06T15:16:00Z" w16du:dateUtc="2026-02-06T13:16:00Z">
                  <w:rPr>
                    <w:rFonts w:ascii="Calibri" w:hAnsi="Calibri"/>
                    <w:sz w:val="20"/>
                    <w:szCs w:val="20"/>
                  </w:rPr>
                </w:rPrChange>
              </w:rPr>
              <w:t xml:space="preserve"> </w:t>
            </w:r>
            <w:proofErr w:type="spellStart"/>
            <w:r w:rsidRPr="00656427">
              <w:rPr>
                <w:rFonts w:ascii="Calibri" w:hAnsi="Calibri"/>
                <w:color w:val="EE0000"/>
                <w:sz w:val="20"/>
                <w:szCs w:val="20"/>
                <w:rPrChange w:id="10" w:author="Coralia Sulea" w:date="2026-02-06T15:16:00Z" w16du:dateUtc="2026-02-06T13:16:00Z">
                  <w:rPr>
                    <w:rFonts w:ascii="Calibri" w:hAnsi="Calibri"/>
                    <w:sz w:val="20"/>
                    <w:szCs w:val="20"/>
                  </w:rPr>
                </w:rPrChange>
              </w:rPr>
              <w:t>şi</w:t>
            </w:r>
            <w:proofErr w:type="spellEnd"/>
            <w:r w:rsidRPr="00656427">
              <w:rPr>
                <w:rFonts w:ascii="Calibri" w:hAnsi="Calibri"/>
                <w:color w:val="EE0000"/>
                <w:sz w:val="20"/>
                <w:szCs w:val="20"/>
                <w:rPrChange w:id="11" w:author="Coralia Sulea" w:date="2026-02-06T15:16:00Z" w16du:dateUtc="2026-02-06T13:16:00Z">
                  <w:rPr>
                    <w:rFonts w:ascii="Calibri" w:hAnsi="Calibri"/>
                    <w:sz w:val="20"/>
                    <w:szCs w:val="20"/>
                  </w:rPr>
                </w:rPrChange>
              </w:rPr>
              <w:t xml:space="preserve"> </w:t>
            </w:r>
            <w:proofErr w:type="spellStart"/>
            <w:r w:rsidRPr="00656427">
              <w:rPr>
                <w:rFonts w:ascii="Calibri" w:hAnsi="Calibri"/>
                <w:color w:val="EE0000"/>
                <w:sz w:val="20"/>
                <w:szCs w:val="20"/>
                <w:rPrChange w:id="12" w:author="Coralia Sulea" w:date="2026-02-06T15:16:00Z" w16du:dateUtc="2026-02-06T13:16:00Z">
                  <w:rPr>
                    <w:rFonts w:ascii="Calibri" w:hAnsi="Calibri"/>
                    <w:sz w:val="20"/>
                    <w:szCs w:val="20"/>
                  </w:rPr>
                </w:rPrChange>
              </w:rPr>
              <w:t>cunoaştere</w:t>
            </w:r>
            <w:proofErr w:type="spellEnd"/>
            <w:r w:rsidRPr="00656427">
              <w:rPr>
                <w:rFonts w:ascii="Calibri" w:hAnsi="Calibri"/>
                <w:color w:val="EE0000"/>
                <w:sz w:val="20"/>
                <w:szCs w:val="20"/>
                <w:rPrChange w:id="13" w:author="Coralia Sulea" w:date="2026-02-06T15:16:00Z" w16du:dateUtc="2026-02-06T13:16:00Z">
                  <w:rPr>
                    <w:rFonts w:ascii="Calibri" w:hAnsi="Calibri"/>
                    <w:sz w:val="20"/>
                    <w:szCs w:val="20"/>
                  </w:rPr>
                </w:rPrChange>
              </w:rPr>
              <w:t xml:space="preserve"> </w:t>
            </w:r>
            <w:proofErr w:type="spellStart"/>
            <w:r w:rsidRPr="00656427">
              <w:rPr>
                <w:rFonts w:ascii="Calibri" w:hAnsi="Calibri"/>
                <w:color w:val="EE0000"/>
                <w:sz w:val="20"/>
                <w:szCs w:val="20"/>
                <w:rPrChange w:id="14" w:author="Coralia Sulea" w:date="2026-02-06T15:16:00Z" w16du:dateUtc="2026-02-06T13:16:00Z">
                  <w:rPr>
                    <w:rFonts w:ascii="Calibri" w:hAnsi="Calibri"/>
                    <w:sz w:val="20"/>
                    <w:szCs w:val="20"/>
                  </w:rPr>
                </w:rPrChange>
              </w:rPr>
              <w:t>şi</w:t>
            </w:r>
            <w:proofErr w:type="spellEnd"/>
            <w:r w:rsidRPr="00656427">
              <w:rPr>
                <w:rFonts w:ascii="Calibri" w:hAnsi="Calibri"/>
                <w:color w:val="EE0000"/>
                <w:sz w:val="20"/>
                <w:szCs w:val="20"/>
                <w:rPrChange w:id="15" w:author="Coralia Sulea" w:date="2026-02-06T15:16:00Z" w16du:dateUtc="2026-02-06T13:16:00Z">
                  <w:rPr>
                    <w:rFonts w:ascii="Calibri" w:hAnsi="Calibri"/>
                    <w:sz w:val="20"/>
                    <w:szCs w:val="20"/>
                  </w:rPr>
                </w:rPrChange>
              </w:rPr>
              <w:t xml:space="preserve"> de a aplica tehnici de gestionare a acestora</w:t>
            </w:r>
            <w:r w:rsidRPr="00656427">
              <w:rPr>
                <w:color w:val="EE0000"/>
                <w:rPrChange w:id="16" w:author="Coralia Sulea" w:date="2026-02-06T15:16:00Z" w16du:dateUtc="2026-02-06T13:16:00Z">
                  <w:rPr/>
                </w:rPrChange>
              </w:rPr>
              <w:t>.</w:t>
            </w:r>
          </w:p>
        </w:tc>
      </w:tr>
    </w:tbl>
    <w:p w14:paraId="50140982" w14:textId="77777777" w:rsidR="00C4385C" w:rsidRPr="00AB51F7" w:rsidRDefault="00C4385C" w:rsidP="002644F8">
      <w:pPr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63A74C04" w14:textId="6D386162" w:rsidR="00E0255D" w:rsidRPr="00AB51F7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Con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inuturi</w:t>
      </w:r>
    </w:p>
    <w:p w14:paraId="4F6054A8" w14:textId="1443D5D7" w:rsidR="00AB51F7" w:rsidRDefault="00AB51F7" w:rsidP="00AB51F7">
      <w:pPr>
        <w:spacing w:line="276" w:lineRule="auto"/>
        <w:ind w:left="714"/>
        <w:jc w:val="both"/>
        <w:rPr>
          <w:rFonts w:ascii="Calibri" w:hAnsi="Calibri" w:cs="Calibri"/>
          <w:bCs/>
          <w:sz w:val="22"/>
          <w:szCs w:val="22"/>
        </w:rPr>
      </w:pPr>
      <w:r w:rsidRPr="00AB51F7">
        <w:rPr>
          <w:rFonts w:ascii="Calibri" w:hAnsi="Calibri" w:cs="Calibri"/>
          <w:bCs/>
          <w:sz w:val="22"/>
          <w:szCs w:val="22"/>
        </w:rPr>
        <w:t>Platforma prin care pot fi accesate suportul de curs în format electronic și alte resurse de învățare/bibliografice:</w:t>
      </w:r>
      <w:r w:rsidR="00DA06F4">
        <w:rPr>
          <w:rFonts w:ascii="Calibri" w:hAnsi="Calibri" w:cs="Calibri"/>
          <w:bCs/>
          <w:sz w:val="22"/>
          <w:szCs w:val="22"/>
        </w:rPr>
        <w:t xml:space="preserve"> Google </w:t>
      </w:r>
      <w:proofErr w:type="spellStart"/>
      <w:r w:rsidR="00DA06F4">
        <w:rPr>
          <w:rFonts w:ascii="Calibri" w:hAnsi="Calibri" w:cs="Calibri"/>
          <w:bCs/>
          <w:sz w:val="22"/>
          <w:szCs w:val="22"/>
        </w:rPr>
        <w:t>Classroo</w:t>
      </w:r>
      <w:r w:rsidR="00A02888">
        <w:rPr>
          <w:rFonts w:ascii="Calibri" w:hAnsi="Calibri" w:cs="Calibri"/>
          <w:bCs/>
          <w:sz w:val="22"/>
          <w:szCs w:val="22"/>
        </w:rPr>
        <w:t>m</w:t>
      </w:r>
      <w:proofErr w:type="spellEnd"/>
      <w:r w:rsidR="00DA06F4">
        <w:rPr>
          <w:rFonts w:ascii="Calibri" w:hAnsi="Calibri" w:cs="Calibri"/>
          <w:bCs/>
          <w:sz w:val="22"/>
          <w:szCs w:val="22"/>
        </w:rPr>
        <w:t xml:space="preserve">, cod disciplină </w:t>
      </w:r>
      <w:r w:rsidR="007666C6" w:rsidRPr="007666C6">
        <w:rPr>
          <w:rFonts w:ascii="Calibri" w:hAnsi="Calibri" w:cs="Calibri"/>
          <w:bCs/>
          <w:sz w:val="22"/>
          <w:szCs w:val="22"/>
        </w:rPr>
        <w:t>5epxz434</w:t>
      </w:r>
      <w:r w:rsidR="007666C6">
        <w:rPr>
          <w:rFonts w:ascii="Calibri" w:hAnsi="Calibri" w:cs="Calibri"/>
          <w:bCs/>
          <w:sz w:val="22"/>
          <w:szCs w:val="22"/>
        </w:rPr>
        <w:t>.</w:t>
      </w:r>
    </w:p>
    <w:p w14:paraId="4FB05536" w14:textId="77777777" w:rsidR="007666C6" w:rsidRDefault="007666C6" w:rsidP="00AB51F7">
      <w:pPr>
        <w:spacing w:line="276" w:lineRule="auto"/>
        <w:ind w:left="714"/>
        <w:jc w:val="both"/>
        <w:rPr>
          <w:rFonts w:ascii="Calibri" w:hAnsi="Calibri" w:cs="Calibri"/>
          <w:bCs/>
          <w:sz w:val="22"/>
          <w:szCs w:val="22"/>
        </w:rPr>
      </w:pP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29"/>
        <w:gridCol w:w="1307"/>
        <w:gridCol w:w="4971"/>
      </w:tblGrid>
      <w:tr w:rsidR="007666C6" w:rsidRPr="00307A66" w14:paraId="463F0B8D" w14:textId="77777777" w:rsidTr="001D7E19"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54429" w14:textId="77777777" w:rsidR="007666C6" w:rsidRPr="00656427" w:rsidRDefault="007666C6" w:rsidP="001D7E19">
            <w:pPr>
              <w:pStyle w:val="NoSpacing"/>
              <w:rPr>
                <w:b/>
                <w:lang w:val="ro-RO"/>
              </w:rPr>
            </w:pPr>
            <w:r w:rsidRPr="00656427">
              <w:rPr>
                <w:b/>
                <w:lang w:val="ro-RO"/>
              </w:rPr>
              <w:t>7.1 Curs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4BA3B" w14:textId="77777777" w:rsidR="007666C6" w:rsidRPr="00656427" w:rsidRDefault="007666C6" w:rsidP="001D7E19">
            <w:pPr>
              <w:pStyle w:val="NoSpacing"/>
              <w:jc w:val="center"/>
              <w:rPr>
                <w:b/>
                <w:lang w:val="ro-RO"/>
              </w:rPr>
            </w:pPr>
            <w:r w:rsidRPr="00656427">
              <w:rPr>
                <w:b/>
                <w:lang w:val="ro-RO"/>
              </w:rPr>
              <w:t>Metode de predare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91B09" w14:textId="77777777" w:rsidR="007666C6" w:rsidRPr="00656427" w:rsidRDefault="007666C6" w:rsidP="001D7E19">
            <w:pPr>
              <w:pStyle w:val="NoSpacing"/>
              <w:jc w:val="center"/>
              <w:rPr>
                <w:b/>
                <w:lang w:val="ro-RO"/>
              </w:rPr>
            </w:pPr>
            <w:proofErr w:type="spellStart"/>
            <w:r w:rsidRPr="00656427">
              <w:rPr>
                <w:b/>
                <w:lang w:val="ro-RO"/>
              </w:rPr>
              <w:t>Observaţii</w:t>
            </w:r>
            <w:proofErr w:type="spellEnd"/>
          </w:p>
        </w:tc>
      </w:tr>
      <w:tr w:rsidR="007666C6" w:rsidRPr="00C34582" w14:paraId="7CD23A1D" w14:textId="77777777" w:rsidTr="001D7E19"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B048C" w14:textId="77777777" w:rsidR="007666C6" w:rsidRPr="00656427" w:rsidRDefault="007666C6" w:rsidP="001D7E19">
            <w:pPr>
              <w:pStyle w:val="NoSpacing"/>
              <w:rPr>
                <w:lang w:val="ro-RO"/>
              </w:rPr>
            </w:pPr>
            <w:r w:rsidRPr="00656427">
              <w:rPr>
                <w:lang w:val="ro-RO"/>
              </w:rPr>
              <w:t>1. Curs introductiv (2 ore)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A7760" w14:textId="77777777" w:rsidR="007666C6" w:rsidRPr="00656427" w:rsidRDefault="007666C6" w:rsidP="001D7E19">
            <w:pPr>
              <w:pStyle w:val="NoSpacing"/>
              <w:rPr>
                <w:lang w:val="ro-RO"/>
                <w:rPrChange w:id="17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lang w:val="ro-RO"/>
                <w:rPrChange w:id="18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Prelegere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29C47" w14:textId="77777777" w:rsidR="007666C6" w:rsidRPr="00656427" w:rsidRDefault="007666C6" w:rsidP="001D7E19">
            <w:pPr>
              <w:pStyle w:val="NoSpacing"/>
              <w:jc w:val="both"/>
              <w:rPr>
                <w:lang w:val="ro-RO"/>
                <w:rPrChange w:id="19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lang w:val="ro-RO"/>
                <w:rPrChange w:id="20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Sunt prezentate obiectivele, </w:t>
            </w:r>
            <w:proofErr w:type="spellStart"/>
            <w:r w:rsidRPr="00656427">
              <w:rPr>
                <w:lang w:val="ro-RO"/>
                <w:rPrChange w:id="21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conţinuturile</w:t>
            </w:r>
            <w:proofErr w:type="spellEnd"/>
            <w:r w:rsidRPr="00656427">
              <w:rPr>
                <w:lang w:val="ro-RO"/>
                <w:rPrChange w:id="22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cursului </w:t>
            </w:r>
            <w:proofErr w:type="spellStart"/>
            <w:r w:rsidRPr="00656427">
              <w:rPr>
                <w:lang w:val="ro-RO"/>
                <w:rPrChange w:id="23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şi</w:t>
            </w:r>
            <w:proofErr w:type="spellEnd"/>
            <w:r w:rsidRPr="00656427">
              <w:rPr>
                <w:lang w:val="ro-RO"/>
                <w:rPrChange w:id="24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modalitatea de evaluare pentru curs.</w:t>
            </w:r>
          </w:p>
        </w:tc>
      </w:tr>
      <w:tr w:rsidR="007666C6" w:rsidRPr="00440B39" w14:paraId="06FA5D92" w14:textId="77777777" w:rsidTr="001D7E19"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C6113" w14:textId="77777777" w:rsidR="007666C6" w:rsidRPr="00656427" w:rsidRDefault="007666C6" w:rsidP="001D7E19">
            <w:pPr>
              <w:pStyle w:val="NoSpacing"/>
              <w:rPr>
                <w:lang w:val="ro-RO"/>
              </w:rPr>
            </w:pPr>
            <w:r w:rsidRPr="00656427">
              <w:rPr>
                <w:lang w:val="ro-RO"/>
              </w:rPr>
              <w:t>2. Principalele taxonomii ale comportamentului în trafic (2 ore)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4D729" w14:textId="77777777" w:rsidR="007666C6" w:rsidRPr="00656427" w:rsidRDefault="007666C6" w:rsidP="001D7E19">
            <w:pPr>
              <w:rPr>
                <w:rFonts w:ascii="Calibri" w:hAnsi="Calibri"/>
                <w:sz w:val="22"/>
                <w:szCs w:val="22"/>
                <w:rPrChange w:id="25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</w:pPr>
            <w:r w:rsidRPr="00656427">
              <w:rPr>
                <w:rFonts w:ascii="Calibri" w:hAnsi="Calibri"/>
                <w:sz w:val="22"/>
                <w:szCs w:val="22"/>
                <w:rPrChange w:id="26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 xml:space="preserve">Prelegere, </w:t>
            </w:r>
            <w:proofErr w:type="spellStart"/>
            <w:r w:rsidRPr="00656427">
              <w:rPr>
                <w:rFonts w:ascii="Calibri" w:hAnsi="Calibri"/>
                <w:sz w:val="22"/>
                <w:szCs w:val="22"/>
                <w:rPrChange w:id="27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conversaţie</w:t>
            </w:r>
            <w:proofErr w:type="spellEnd"/>
            <w:r w:rsidRPr="00656427">
              <w:rPr>
                <w:rFonts w:ascii="Calibri" w:hAnsi="Calibri"/>
                <w:sz w:val="22"/>
                <w:szCs w:val="22"/>
                <w:rPrChange w:id="28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 xml:space="preserve">, 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F481D" w14:textId="77777777" w:rsidR="007666C6" w:rsidRPr="00656427" w:rsidRDefault="007666C6" w:rsidP="001D7E19">
            <w:pPr>
              <w:pStyle w:val="Default"/>
              <w:rPr>
                <w:sz w:val="22"/>
                <w:szCs w:val="22"/>
                <w:lang w:val="ro-RO"/>
                <w:rPrChange w:id="29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sz w:val="22"/>
                <w:szCs w:val="22"/>
                <w:lang w:val="ro-RO"/>
                <w:rPrChange w:id="30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Comportamentul aberant la volan (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31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neatenţii</w:t>
            </w:r>
            <w:proofErr w:type="spellEnd"/>
            <w:r w:rsidRPr="00656427">
              <w:rPr>
                <w:sz w:val="22"/>
                <w:szCs w:val="22"/>
                <w:lang w:val="ro-RO"/>
                <w:rPrChange w:id="32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, erori,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33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infracţiuni</w:t>
            </w:r>
            <w:proofErr w:type="spellEnd"/>
            <w:r w:rsidRPr="00656427">
              <w:rPr>
                <w:sz w:val="22"/>
                <w:szCs w:val="22"/>
                <w:lang w:val="ro-RO"/>
                <w:rPrChange w:id="34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),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35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Şofatul</w:t>
            </w:r>
            <w:proofErr w:type="spellEnd"/>
            <w:r w:rsidRPr="00656427">
              <w:rPr>
                <w:sz w:val="22"/>
                <w:szCs w:val="22"/>
                <w:lang w:val="ro-RO"/>
                <w:rPrChange w:id="36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periculos (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37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şofatul</w:t>
            </w:r>
            <w:proofErr w:type="spellEnd"/>
            <w:r w:rsidRPr="00656427">
              <w:rPr>
                <w:sz w:val="22"/>
                <w:szCs w:val="22"/>
                <w:lang w:val="ro-RO"/>
                <w:rPrChange w:id="38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riscant,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39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şofatul</w:t>
            </w:r>
            <w:proofErr w:type="spellEnd"/>
            <w:r w:rsidRPr="00656427">
              <w:rPr>
                <w:sz w:val="22"/>
                <w:szCs w:val="22"/>
                <w:lang w:val="ro-RO"/>
                <w:rPrChange w:id="40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agresiv,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41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şofatul</w:t>
            </w:r>
            <w:proofErr w:type="spellEnd"/>
            <w:r w:rsidRPr="00656427">
              <w:rPr>
                <w:sz w:val="22"/>
                <w:szCs w:val="22"/>
                <w:lang w:val="ro-RO"/>
                <w:rPrChange w:id="42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43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emoţional</w:t>
            </w:r>
            <w:proofErr w:type="spellEnd"/>
            <w:r w:rsidRPr="00656427">
              <w:rPr>
                <w:sz w:val="22"/>
                <w:szCs w:val="22"/>
                <w:lang w:val="ro-RO"/>
                <w:rPrChange w:id="44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-negativ), Manifestările în trafic ale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45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şofatului</w:t>
            </w:r>
            <w:proofErr w:type="spellEnd"/>
            <w:r w:rsidRPr="00656427">
              <w:rPr>
                <w:sz w:val="22"/>
                <w:szCs w:val="22"/>
                <w:lang w:val="ro-RO"/>
                <w:rPrChange w:id="46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agresiv (manifestări verbale, fizice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47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şi</w:t>
            </w:r>
            <w:proofErr w:type="spellEnd"/>
            <w:r w:rsidRPr="00656427">
              <w:rPr>
                <w:sz w:val="22"/>
                <w:szCs w:val="22"/>
                <w:lang w:val="ro-RO"/>
                <w:rPrChange w:id="48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care implică utilizarea autovehiculului)</w:t>
            </w:r>
          </w:p>
          <w:p w14:paraId="5AAE6311" w14:textId="39905FBD" w:rsidR="007666C6" w:rsidRPr="00656427" w:rsidRDefault="007666C6" w:rsidP="001D7E19">
            <w:pPr>
              <w:pStyle w:val="Default"/>
              <w:rPr>
                <w:sz w:val="22"/>
                <w:szCs w:val="22"/>
                <w:lang w:val="ro-RO"/>
                <w:rPrChange w:id="49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sz w:val="22"/>
                <w:szCs w:val="22"/>
                <w:lang w:val="ro-RO"/>
                <w:rPrChange w:id="50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De citit: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51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Hohn</w:t>
            </w:r>
            <w:proofErr w:type="spellEnd"/>
            <w:r w:rsidRPr="00656427">
              <w:rPr>
                <w:sz w:val="22"/>
                <w:szCs w:val="22"/>
                <w:lang w:val="ro-RO"/>
                <w:rPrChange w:id="52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, M. (2002).</w:t>
            </w:r>
            <w:ins w:id="53" w:author="Coralia Sulea" w:date="2026-02-06T15:17:00Z" w16du:dateUtc="2026-02-06T13:17:00Z">
              <w:r w:rsidR="00656427">
                <w:rPr>
                  <w:sz w:val="22"/>
                  <w:szCs w:val="22"/>
                  <w:lang w:val="ro-RO"/>
                </w:rPr>
                <w:t xml:space="preserve"> </w:t>
              </w:r>
            </w:ins>
            <w:r w:rsidRPr="00656427">
              <w:rPr>
                <w:i/>
                <w:iCs/>
                <w:sz w:val="22"/>
                <w:szCs w:val="22"/>
                <w:lang w:val="ro-RO"/>
                <w:rPrChange w:id="54" w:author="Coralia Sulea" w:date="2026-02-06T15:16:00Z" w16du:dateUtc="2026-02-06T13:16:00Z">
                  <w:rPr>
                    <w:i/>
                    <w:iCs/>
                    <w:sz w:val="18"/>
                    <w:szCs w:val="18"/>
                    <w:lang w:val="ro-RO"/>
                  </w:rPr>
                </w:rPrChange>
              </w:rPr>
              <w:t xml:space="preserve">Psihologia </w:t>
            </w:r>
            <w:proofErr w:type="spellStart"/>
            <w:r w:rsidRPr="00656427">
              <w:rPr>
                <w:i/>
                <w:iCs/>
                <w:sz w:val="22"/>
                <w:szCs w:val="22"/>
                <w:lang w:val="ro-RO"/>
                <w:rPrChange w:id="55" w:author="Coralia Sulea" w:date="2026-02-06T15:16:00Z" w16du:dateUtc="2026-02-06T13:16:00Z">
                  <w:rPr>
                    <w:i/>
                    <w:iCs/>
                    <w:sz w:val="18"/>
                    <w:szCs w:val="18"/>
                    <w:lang w:val="ro-RO"/>
                  </w:rPr>
                </w:rPrChange>
              </w:rPr>
              <w:t>şi</w:t>
            </w:r>
            <w:proofErr w:type="spellEnd"/>
            <w:r w:rsidRPr="00656427">
              <w:rPr>
                <w:i/>
                <w:iCs/>
                <w:sz w:val="22"/>
                <w:szCs w:val="22"/>
                <w:lang w:val="ro-RO"/>
                <w:rPrChange w:id="56" w:author="Coralia Sulea" w:date="2026-02-06T15:16:00Z" w16du:dateUtc="2026-02-06T13:16:00Z">
                  <w:rPr>
                    <w:i/>
                    <w:iCs/>
                    <w:sz w:val="18"/>
                    <w:szCs w:val="18"/>
                    <w:lang w:val="ro-RO"/>
                  </w:rPr>
                </w:rPrChange>
              </w:rPr>
              <w:t xml:space="preserve"> </w:t>
            </w:r>
            <w:proofErr w:type="spellStart"/>
            <w:r w:rsidRPr="00656427">
              <w:rPr>
                <w:i/>
                <w:iCs/>
                <w:sz w:val="22"/>
                <w:szCs w:val="22"/>
                <w:lang w:val="ro-RO"/>
                <w:rPrChange w:id="57" w:author="Coralia Sulea" w:date="2026-02-06T15:16:00Z" w16du:dateUtc="2026-02-06T13:16:00Z">
                  <w:rPr>
                    <w:i/>
                    <w:iCs/>
                    <w:sz w:val="18"/>
                    <w:szCs w:val="18"/>
                    <w:lang w:val="ro-RO"/>
                  </w:rPr>
                </w:rPrChange>
              </w:rPr>
              <w:t>circulaţia</w:t>
            </w:r>
            <w:proofErr w:type="spellEnd"/>
            <w:r w:rsidRPr="00656427">
              <w:rPr>
                <w:i/>
                <w:iCs/>
                <w:sz w:val="22"/>
                <w:szCs w:val="22"/>
                <w:lang w:val="ro-RO"/>
                <w:rPrChange w:id="58" w:author="Coralia Sulea" w:date="2026-02-06T15:16:00Z" w16du:dateUtc="2026-02-06T13:16:00Z">
                  <w:rPr>
                    <w:i/>
                    <w:iCs/>
                    <w:sz w:val="18"/>
                    <w:szCs w:val="18"/>
                    <w:lang w:val="ro-RO"/>
                  </w:rPr>
                </w:rPrChange>
              </w:rPr>
              <w:t xml:space="preserve"> rutieră</w:t>
            </w:r>
            <w:r w:rsidRPr="00656427">
              <w:rPr>
                <w:sz w:val="22"/>
                <w:szCs w:val="22"/>
                <w:lang w:val="ro-RO"/>
                <w:rPrChange w:id="59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.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60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Timişoara</w:t>
            </w:r>
            <w:proofErr w:type="spellEnd"/>
            <w:r w:rsidRPr="00656427">
              <w:rPr>
                <w:sz w:val="22"/>
                <w:szCs w:val="22"/>
                <w:lang w:val="ro-RO"/>
                <w:rPrChange w:id="61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: Editura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62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Mirton</w:t>
            </w:r>
            <w:proofErr w:type="spellEnd"/>
            <w:r w:rsidRPr="00656427">
              <w:rPr>
                <w:sz w:val="22"/>
                <w:szCs w:val="22"/>
                <w:lang w:val="ro-RO"/>
                <w:rPrChange w:id="63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(cap. 3,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64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pg</w:t>
            </w:r>
            <w:proofErr w:type="spellEnd"/>
            <w:r w:rsidRPr="00656427">
              <w:rPr>
                <w:sz w:val="22"/>
                <w:szCs w:val="22"/>
                <w:lang w:val="ro-RO"/>
                <w:rPrChange w:id="65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. 79-99). </w:t>
            </w:r>
          </w:p>
          <w:p w14:paraId="6F1B578B" w14:textId="77777777" w:rsidR="007666C6" w:rsidRPr="00656427" w:rsidRDefault="007666C6" w:rsidP="001D7E19">
            <w:pPr>
              <w:pStyle w:val="Default"/>
              <w:rPr>
                <w:sz w:val="22"/>
                <w:szCs w:val="22"/>
                <w:lang w:val="ro-RO"/>
                <w:rPrChange w:id="66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proofErr w:type="spellStart"/>
            <w:r w:rsidRPr="00656427">
              <w:rPr>
                <w:sz w:val="22"/>
                <w:szCs w:val="22"/>
                <w:lang w:val="ro-RO"/>
                <w:rPrChange w:id="67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Dula</w:t>
            </w:r>
            <w:proofErr w:type="spellEnd"/>
            <w:r w:rsidRPr="00656427">
              <w:rPr>
                <w:sz w:val="22"/>
                <w:szCs w:val="22"/>
                <w:lang w:val="ro-RO"/>
                <w:rPrChange w:id="68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, C.S.,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69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Geller</w:t>
            </w:r>
            <w:proofErr w:type="spellEnd"/>
            <w:r w:rsidRPr="00656427">
              <w:rPr>
                <w:sz w:val="22"/>
                <w:szCs w:val="22"/>
                <w:lang w:val="ro-RO"/>
                <w:rPrChange w:id="70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, E.S. (2004).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71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Risky</w:t>
            </w:r>
            <w:proofErr w:type="spellEnd"/>
            <w:r w:rsidRPr="00656427">
              <w:rPr>
                <w:sz w:val="22"/>
                <w:szCs w:val="22"/>
                <w:lang w:val="ro-RO"/>
                <w:rPrChange w:id="72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,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73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aggressive</w:t>
            </w:r>
            <w:proofErr w:type="spellEnd"/>
            <w:r w:rsidRPr="00656427">
              <w:rPr>
                <w:sz w:val="22"/>
                <w:szCs w:val="22"/>
                <w:lang w:val="ro-RO"/>
                <w:rPrChange w:id="74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, or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75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emotional</w:t>
            </w:r>
            <w:proofErr w:type="spellEnd"/>
            <w:r w:rsidRPr="00656427">
              <w:rPr>
                <w:sz w:val="22"/>
                <w:szCs w:val="22"/>
                <w:lang w:val="ro-RO"/>
                <w:rPrChange w:id="76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77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driving</w:t>
            </w:r>
            <w:proofErr w:type="spellEnd"/>
            <w:r w:rsidRPr="00656427">
              <w:rPr>
                <w:sz w:val="22"/>
                <w:szCs w:val="22"/>
                <w:lang w:val="ro-RO"/>
                <w:rPrChange w:id="78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: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79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addressing</w:t>
            </w:r>
            <w:proofErr w:type="spellEnd"/>
            <w:r w:rsidRPr="00656427">
              <w:rPr>
                <w:sz w:val="22"/>
                <w:szCs w:val="22"/>
                <w:lang w:val="ro-RO"/>
                <w:rPrChange w:id="80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81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the</w:t>
            </w:r>
            <w:proofErr w:type="spellEnd"/>
            <w:r w:rsidRPr="00656427">
              <w:rPr>
                <w:sz w:val="22"/>
                <w:szCs w:val="22"/>
                <w:lang w:val="ro-RO"/>
                <w:rPrChange w:id="82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83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need</w:t>
            </w:r>
            <w:proofErr w:type="spellEnd"/>
            <w:r w:rsidRPr="00656427">
              <w:rPr>
                <w:sz w:val="22"/>
                <w:szCs w:val="22"/>
                <w:lang w:val="ro-RO"/>
                <w:rPrChange w:id="84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for consistent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85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communication</w:t>
            </w:r>
            <w:proofErr w:type="spellEnd"/>
            <w:r w:rsidRPr="00656427">
              <w:rPr>
                <w:sz w:val="22"/>
                <w:szCs w:val="22"/>
                <w:lang w:val="ro-RO"/>
                <w:rPrChange w:id="86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in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87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research</w:t>
            </w:r>
            <w:proofErr w:type="spellEnd"/>
            <w:r w:rsidRPr="00656427">
              <w:rPr>
                <w:i/>
                <w:sz w:val="22"/>
                <w:szCs w:val="22"/>
                <w:lang w:val="ro-RO"/>
                <w:rPrChange w:id="88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 xml:space="preserve">. Journal of </w:t>
            </w:r>
            <w:proofErr w:type="spellStart"/>
            <w:r w:rsidRPr="00656427">
              <w:rPr>
                <w:i/>
                <w:sz w:val="22"/>
                <w:szCs w:val="22"/>
                <w:lang w:val="ro-RO"/>
                <w:rPrChange w:id="89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>Safety</w:t>
            </w:r>
            <w:proofErr w:type="spellEnd"/>
            <w:r w:rsidRPr="00656427">
              <w:rPr>
                <w:i/>
                <w:sz w:val="22"/>
                <w:szCs w:val="22"/>
                <w:lang w:val="ro-RO"/>
                <w:rPrChange w:id="90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 xml:space="preserve"> </w:t>
            </w:r>
            <w:proofErr w:type="spellStart"/>
            <w:r w:rsidRPr="00656427">
              <w:rPr>
                <w:i/>
                <w:sz w:val="22"/>
                <w:szCs w:val="22"/>
                <w:lang w:val="ro-RO"/>
                <w:rPrChange w:id="91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>Research</w:t>
            </w:r>
            <w:proofErr w:type="spellEnd"/>
            <w:r w:rsidRPr="00656427">
              <w:rPr>
                <w:i/>
                <w:sz w:val="22"/>
                <w:szCs w:val="22"/>
                <w:lang w:val="ro-RO"/>
                <w:rPrChange w:id="92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>, 34</w:t>
            </w:r>
            <w:r w:rsidRPr="00656427">
              <w:rPr>
                <w:sz w:val="22"/>
                <w:szCs w:val="22"/>
                <w:lang w:val="ro-RO"/>
                <w:rPrChange w:id="93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, 559–566.</w:t>
            </w:r>
          </w:p>
        </w:tc>
      </w:tr>
      <w:tr w:rsidR="007666C6" w:rsidRPr="00C23D38" w14:paraId="31DC69BB" w14:textId="77777777" w:rsidTr="001D7E19"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45712" w14:textId="77777777" w:rsidR="007666C6" w:rsidRPr="00656427" w:rsidRDefault="007666C6" w:rsidP="001D7E19">
            <w:pPr>
              <w:pStyle w:val="NoSpacing"/>
              <w:rPr>
                <w:lang w:val="ro-RO"/>
              </w:rPr>
            </w:pPr>
            <w:r w:rsidRPr="00656427">
              <w:rPr>
                <w:lang w:val="ro-RO"/>
              </w:rPr>
              <w:t xml:space="preserve">3. Rolul </w:t>
            </w:r>
            <w:proofErr w:type="spellStart"/>
            <w:r w:rsidRPr="00656427">
              <w:rPr>
                <w:lang w:val="ro-RO"/>
              </w:rPr>
              <w:t>personalităţii</w:t>
            </w:r>
            <w:proofErr w:type="spellEnd"/>
            <w:r w:rsidRPr="00656427">
              <w:rPr>
                <w:lang w:val="ro-RO"/>
              </w:rPr>
              <w:t xml:space="preserve"> în activitatea de conducere a autovehiculului (2 ore). 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D2DBF" w14:textId="77777777" w:rsidR="007666C6" w:rsidRPr="00656427" w:rsidRDefault="007666C6" w:rsidP="001D7E19">
            <w:pPr>
              <w:rPr>
                <w:rFonts w:ascii="Calibri" w:hAnsi="Calibri"/>
                <w:sz w:val="22"/>
                <w:szCs w:val="22"/>
                <w:rPrChange w:id="94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</w:pPr>
            <w:r w:rsidRPr="00656427">
              <w:rPr>
                <w:rFonts w:ascii="Calibri" w:hAnsi="Calibri"/>
                <w:sz w:val="22"/>
                <w:szCs w:val="22"/>
                <w:rPrChange w:id="95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 xml:space="preserve">Prelegere, </w:t>
            </w:r>
            <w:proofErr w:type="spellStart"/>
            <w:r w:rsidRPr="00656427">
              <w:rPr>
                <w:rFonts w:ascii="Calibri" w:hAnsi="Calibri"/>
                <w:sz w:val="22"/>
                <w:szCs w:val="22"/>
                <w:rPrChange w:id="96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conversaţie</w:t>
            </w:r>
            <w:proofErr w:type="spellEnd"/>
            <w:r w:rsidRPr="00656427">
              <w:rPr>
                <w:rFonts w:ascii="Calibri" w:hAnsi="Calibri"/>
                <w:sz w:val="22"/>
                <w:szCs w:val="22"/>
                <w:rPrChange w:id="97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 xml:space="preserve">, 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0DAEA" w14:textId="77777777" w:rsidR="007666C6" w:rsidRPr="00656427" w:rsidRDefault="007666C6" w:rsidP="001D7E19">
            <w:pPr>
              <w:pStyle w:val="Default"/>
              <w:rPr>
                <w:sz w:val="22"/>
                <w:szCs w:val="22"/>
                <w:lang w:val="ro-RO"/>
                <w:rPrChange w:id="98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sz w:val="22"/>
                <w:szCs w:val="22"/>
                <w:lang w:val="ro-RO"/>
                <w:rPrChange w:id="99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Legăturile dintre personalitate (modelul Big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100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Five</w:t>
            </w:r>
            <w:proofErr w:type="spellEnd"/>
            <w:r w:rsidRPr="00656427">
              <w:rPr>
                <w:sz w:val="22"/>
                <w:szCs w:val="22"/>
                <w:lang w:val="ro-RO"/>
                <w:rPrChange w:id="101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, trăsătura căutare de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102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senzaţii</w:t>
            </w:r>
            <w:proofErr w:type="spellEnd"/>
            <w:r w:rsidRPr="00656427">
              <w:rPr>
                <w:sz w:val="22"/>
                <w:szCs w:val="22"/>
                <w:lang w:val="ro-RO"/>
                <w:rPrChange w:id="103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, locul controlului)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104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şi</w:t>
            </w:r>
            <w:proofErr w:type="spellEnd"/>
            <w:r w:rsidRPr="00656427">
              <w:rPr>
                <w:sz w:val="22"/>
                <w:szCs w:val="22"/>
                <w:lang w:val="ro-RO"/>
                <w:rPrChange w:id="105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comportamentul în trafic</w:t>
            </w:r>
          </w:p>
          <w:p w14:paraId="6CDB3DBD" w14:textId="77777777" w:rsidR="007666C6" w:rsidRPr="00656427" w:rsidRDefault="007666C6" w:rsidP="001D7E19">
            <w:pPr>
              <w:pStyle w:val="Default"/>
              <w:rPr>
                <w:sz w:val="22"/>
                <w:szCs w:val="22"/>
                <w:lang w:val="ro-RO"/>
                <w:rPrChange w:id="106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sz w:val="22"/>
                <w:szCs w:val="22"/>
                <w:lang w:val="ro-RO"/>
                <w:rPrChange w:id="107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lastRenderedPageBreak/>
              <w:t xml:space="preserve">De citit: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108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Havârneanu</w:t>
            </w:r>
            <w:proofErr w:type="spellEnd"/>
            <w:r w:rsidRPr="00656427">
              <w:rPr>
                <w:sz w:val="22"/>
                <w:szCs w:val="22"/>
                <w:lang w:val="ro-RO"/>
                <w:rPrChange w:id="109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, G (2013). </w:t>
            </w:r>
            <w:r w:rsidRPr="00656427">
              <w:rPr>
                <w:i/>
                <w:sz w:val="22"/>
                <w:szCs w:val="22"/>
                <w:lang w:val="ro-RO"/>
                <w:rPrChange w:id="110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 xml:space="preserve">Psihologia transporturilor. O perspectivă psihosocială.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111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Iaşi</w:t>
            </w:r>
            <w:proofErr w:type="spellEnd"/>
            <w:r w:rsidRPr="00656427">
              <w:rPr>
                <w:sz w:val="22"/>
                <w:szCs w:val="22"/>
                <w:lang w:val="ro-RO"/>
                <w:rPrChange w:id="112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: Editura Polirom. (cap. 2,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113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pg</w:t>
            </w:r>
            <w:proofErr w:type="spellEnd"/>
            <w:r w:rsidRPr="00656427">
              <w:rPr>
                <w:sz w:val="22"/>
                <w:szCs w:val="22"/>
                <w:lang w:val="ro-RO"/>
                <w:rPrChange w:id="114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. 39-50). </w:t>
            </w:r>
          </w:p>
        </w:tc>
      </w:tr>
      <w:tr w:rsidR="007666C6" w:rsidRPr="00751903" w14:paraId="5505B22B" w14:textId="77777777" w:rsidTr="001D7E19"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0FE54" w14:textId="77777777" w:rsidR="007666C6" w:rsidRPr="00656427" w:rsidRDefault="007666C6" w:rsidP="001D7E19">
            <w:pPr>
              <w:pStyle w:val="NoSpacing"/>
              <w:rPr>
                <w:lang w:val="ro-RO"/>
              </w:rPr>
            </w:pPr>
            <w:r w:rsidRPr="00656427">
              <w:rPr>
                <w:lang w:val="ro-RO"/>
              </w:rPr>
              <w:lastRenderedPageBreak/>
              <w:t xml:space="preserve">4. Componenta cognitiv-motrică a </w:t>
            </w:r>
            <w:proofErr w:type="spellStart"/>
            <w:r w:rsidRPr="00656427">
              <w:rPr>
                <w:lang w:val="ro-RO"/>
              </w:rPr>
              <w:t>activităţii</w:t>
            </w:r>
            <w:proofErr w:type="spellEnd"/>
            <w:r w:rsidRPr="00656427">
              <w:rPr>
                <w:lang w:val="ro-RO"/>
              </w:rPr>
              <w:t xml:space="preserve"> de conducere a autovehiculului. </w:t>
            </w:r>
            <w:proofErr w:type="spellStart"/>
            <w:r w:rsidRPr="00656427">
              <w:rPr>
                <w:lang w:val="ro-RO"/>
              </w:rPr>
              <w:t>Aplicaţii</w:t>
            </w:r>
            <w:proofErr w:type="spellEnd"/>
            <w:r w:rsidRPr="00656427">
              <w:rPr>
                <w:lang w:val="ro-RO"/>
              </w:rPr>
              <w:t xml:space="preserve"> / probe pentru componenta cognitiv-motrică (2 ore)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BCB9" w14:textId="77777777" w:rsidR="007666C6" w:rsidRPr="00656427" w:rsidRDefault="007666C6" w:rsidP="001D7E19">
            <w:pPr>
              <w:rPr>
                <w:rFonts w:ascii="Calibri" w:hAnsi="Calibri"/>
                <w:sz w:val="22"/>
                <w:szCs w:val="22"/>
                <w:rPrChange w:id="115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</w:pPr>
            <w:r w:rsidRPr="00656427">
              <w:rPr>
                <w:rFonts w:ascii="Calibri" w:hAnsi="Calibri"/>
                <w:sz w:val="22"/>
                <w:szCs w:val="22"/>
                <w:rPrChange w:id="116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 xml:space="preserve">Prelegere, </w:t>
            </w:r>
            <w:proofErr w:type="spellStart"/>
            <w:r w:rsidRPr="00656427">
              <w:rPr>
                <w:rFonts w:ascii="Calibri" w:hAnsi="Calibri"/>
                <w:sz w:val="22"/>
                <w:szCs w:val="22"/>
                <w:rPrChange w:id="117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conversaţie</w:t>
            </w:r>
            <w:proofErr w:type="spellEnd"/>
            <w:r w:rsidRPr="00656427">
              <w:rPr>
                <w:rFonts w:ascii="Calibri" w:hAnsi="Calibri"/>
                <w:sz w:val="22"/>
                <w:szCs w:val="22"/>
                <w:rPrChange w:id="118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 xml:space="preserve">, 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9E7BD" w14:textId="77777777" w:rsidR="007666C6" w:rsidRPr="00656427" w:rsidRDefault="007666C6" w:rsidP="001D7E19">
            <w:pPr>
              <w:pStyle w:val="Default"/>
              <w:rPr>
                <w:sz w:val="22"/>
                <w:szCs w:val="22"/>
                <w:lang w:val="ro-RO"/>
                <w:rPrChange w:id="119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proofErr w:type="spellStart"/>
            <w:r w:rsidRPr="00656427">
              <w:rPr>
                <w:sz w:val="22"/>
                <w:szCs w:val="22"/>
                <w:lang w:val="ro-RO"/>
                <w:rPrChange w:id="120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Atenţia</w:t>
            </w:r>
            <w:proofErr w:type="spellEnd"/>
            <w:r w:rsidRPr="00656427">
              <w:rPr>
                <w:sz w:val="22"/>
                <w:szCs w:val="22"/>
                <w:lang w:val="ro-RO"/>
                <w:rPrChange w:id="121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122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şi</w:t>
            </w:r>
            <w:proofErr w:type="spellEnd"/>
            <w:r w:rsidRPr="00656427">
              <w:rPr>
                <w:sz w:val="22"/>
                <w:szCs w:val="22"/>
                <w:lang w:val="ro-RO"/>
                <w:rPrChange w:id="123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reglarea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124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activităţii</w:t>
            </w:r>
            <w:proofErr w:type="spellEnd"/>
            <w:r w:rsidRPr="00656427">
              <w:rPr>
                <w:sz w:val="22"/>
                <w:szCs w:val="22"/>
                <w:lang w:val="ro-RO"/>
                <w:rPrChange w:id="125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,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126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percepţia</w:t>
            </w:r>
            <w:proofErr w:type="spellEnd"/>
            <w:r w:rsidRPr="00656427">
              <w:rPr>
                <w:sz w:val="22"/>
                <w:szCs w:val="22"/>
                <w:lang w:val="ro-RO"/>
                <w:rPrChange w:id="127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, memoria, timpul de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128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reacţie</w:t>
            </w:r>
            <w:proofErr w:type="spellEnd"/>
          </w:p>
          <w:p w14:paraId="6C8C1207" w14:textId="77777777" w:rsidR="007666C6" w:rsidRPr="00656427" w:rsidRDefault="007666C6" w:rsidP="001D7E19">
            <w:pPr>
              <w:pStyle w:val="Default"/>
              <w:rPr>
                <w:sz w:val="22"/>
                <w:szCs w:val="22"/>
                <w:lang w:val="ro-RO"/>
                <w:rPrChange w:id="129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sz w:val="22"/>
                <w:szCs w:val="22"/>
                <w:lang w:val="ro-RO"/>
                <w:rPrChange w:id="130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Bateria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131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Psitest</w:t>
            </w:r>
            <w:proofErr w:type="spellEnd"/>
            <w:r w:rsidRPr="00656427">
              <w:rPr>
                <w:sz w:val="22"/>
                <w:szCs w:val="22"/>
                <w:lang w:val="ro-RO"/>
                <w:rPrChange w:id="132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Cabinet,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133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Vienna</w:t>
            </w:r>
            <w:proofErr w:type="spellEnd"/>
            <w:r w:rsidRPr="00656427">
              <w:rPr>
                <w:sz w:val="22"/>
                <w:szCs w:val="22"/>
                <w:lang w:val="ro-RO"/>
                <w:rPrChange w:id="134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Test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135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System</w:t>
            </w:r>
            <w:proofErr w:type="spellEnd"/>
            <w:r w:rsidRPr="00656427">
              <w:rPr>
                <w:sz w:val="22"/>
                <w:szCs w:val="22"/>
                <w:lang w:val="ro-RO"/>
                <w:rPrChange w:id="136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, Scalele creion-hârtie de atenție (Toulouse-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137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Pieron</w:t>
            </w:r>
            <w:proofErr w:type="spellEnd"/>
            <w:r w:rsidRPr="00656427">
              <w:rPr>
                <w:sz w:val="22"/>
                <w:szCs w:val="22"/>
                <w:lang w:val="ro-RO"/>
                <w:rPrChange w:id="138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, Praga, PON,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139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Flanker</w:t>
            </w:r>
            <w:proofErr w:type="spellEnd"/>
            <w:r w:rsidRPr="00656427">
              <w:rPr>
                <w:sz w:val="22"/>
                <w:szCs w:val="22"/>
                <w:lang w:val="ro-RO"/>
                <w:rPrChange w:id="140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AC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141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şi</w:t>
            </w:r>
            <w:proofErr w:type="spellEnd"/>
            <w:r w:rsidRPr="00656427">
              <w:rPr>
                <w:sz w:val="22"/>
                <w:szCs w:val="22"/>
                <w:lang w:val="ro-RO"/>
                <w:rPrChange w:id="142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143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Flanker</w:t>
            </w:r>
            <w:proofErr w:type="spellEnd"/>
            <w:r w:rsidRPr="00656427">
              <w:rPr>
                <w:sz w:val="22"/>
                <w:szCs w:val="22"/>
                <w:lang w:val="ro-RO"/>
                <w:rPrChange w:id="144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AD). Utilitatea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145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şi</w:t>
            </w:r>
            <w:proofErr w:type="spellEnd"/>
            <w:r w:rsidRPr="00656427">
              <w:rPr>
                <w:sz w:val="22"/>
                <w:szCs w:val="22"/>
                <w:lang w:val="ro-RO"/>
                <w:rPrChange w:id="146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contextul în care pot fi utilizate</w:t>
            </w:r>
          </w:p>
          <w:p w14:paraId="549C849D" w14:textId="77777777" w:rsidR="007666C6" w:rsidRPr="00656427" w:rsidRDefault="007666C6" w:rsidP="001D7E19">
            <w:pPr>
              <w:pStyle w:val="Default"/>
              <w:rPr>
                <w:sz w:val="22"/>
                <w:szCs w:val="22"/>
                <w:lang w:val="ro-RO"/>
                <w:rPrChange w:id="147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sz w:val="22"/>
                <w:szCs w:val="22"/>
                <w:lang w:val="ro-RO"/>
                <w:rPrChange w:id="148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De consultat (citit): Manualele probelor prezentate</w:t>
            </w:r>
          </w:p>
          <w:p w14:paraId="13984E6F" w14:textId="77777777" w:rsidR="007666C6" w:rsidRPr="00656427" w:rsidRDefault="007666C6" w:rsidP="001D7E19">
            <w:pPr>
              <w:pStyle w:val="Default"/>
              <w:rPr>
                <w:sz w:val="22"/>
                <w:szCs w:val="22"/>
                <w:lang w:val="ro-RO"/>
                <w:rPrChange w:id="149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sz w:val="22"/>
                <w:szCs w:val="22"/>
                <w:lang w:val="ro-RO"/>
                <w:rPrChange w:id="150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De citit: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151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Havârneanu</w:t>
            </w:r>
            <w:proofErr w:type="spellEnd"/>
            <w:r w:rsidRPr="00656427">
              <w:rPr>
                <w:sz w:val="22"/>
                <w:szCs w:val="22"/>
                <w:lang w:val="ro-RO"/>
                <w:rPrChange w:id="152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, G (2013). </w:t>
            </w:r>
            <w:r w:rsidRPr="00656427">
              <w:rPr>
                <w:i/>
                <w:sz w:val="22"/>
                <w:szCs w:val="22"/>
                <w:lang w:val="ro-RO"/>
                <w:rPrChange w:id="153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 xml:space="preserve">Psihologia transporturilor. O perspectivă psihosocială.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154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Iaşi</w:t>
            </w:r>
            <w:proofErr w:type="spellEnd"/>
            <w:r w:rsidRPr="00656427">
              <w:rPr>
                <w:sz w:val="22"/>
                <w:szCs w:val="22"/>
                <w:lang w:val="ro-RO"/>
                <w:rPrChange w:id="155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: Editura Polirom. (cap. 3,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156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pg</w:t>
            </w:r>
            <w:proofErr w:type="spellEnd"/>
            <w:r w:rsidRPr="00656427">
              <w:rPr>
                <w:sz w:val="22"/>
                <w:szCs w:val="22"/>
                <w:lang w:val="ro-RO"/>
                <w:rPrChange w:id="157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. 68-94).</w:t>
            </w:r>
          </w:p>
        </w:tc>
      </w:tr>
      <w:tr w:rsidR="007666C6" w:rsidRPr="005D0C57" w14:paraId="3B1FF2B0" w14:textId="77777777" w:rsidTr="001D7E19"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0FE27" w14:textId="77777777" w:rsidR="007666C6" w:rsidRPr="00656427" w:rsidRDefault="007666C6" w:rsidP="001D7E19">
            <w:pPr>
              <w:pStyle w:val="NoSpacing"/>
              <w:rPr>
                <w:lang w:val="ro-RO"/>
              </w:rPr>
            </w:pPr>
            <w:r w:rsidRPr="00656427">
              <w:rPr>
                <w:lang w:val="ro-RO"/>
              </w:rPr>
              <w:t>5. Probe de tip self-report pentru comportamentul în trafic și pentru personalitate (2 ore)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2F28A" w14:textId="77777777" w:rsidR="007666C6" w:rsidRPr="00656427" w:rsidRDefault="007666C6" w:rsidP="001D7E19">
            <w:pPr>
              <w:rPr>
                <w:rFonts w:ascii="Calibri" w:hAnsi="Calibri"/>
                <w:sz w:val="22"/>
                <w:szCs w:val="22"/>
                <w:rPrChange w:id="158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</w:pPr>
            <w:r w:rsidRPr="00656427">
              <w:rPr>
                <w:rFonts w:ascii="Calibri" w:hAnsi="Calibri"/>
                <w:sz w:val="22"/>
                <w:szCs w:val="22"/>
                <w:rPrChange w:id="159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 xml:space="preserve">Prelegere, </w:t>
            </w:r>
            <w:proofErr w:type="spellStart"/>
            <w:r w:rsidRPr="00656427">
              <w:rPr>
                <w:rFonts w:ascii="Calibri" w:hAnsi="Calibri"/>
                <w:sz w:val="22"/>
                <w:szCs w:val="22"/>
                <w:rPrChange w:id="160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conversaţie</w:t>
            </w:r>
            <w:proofErr w:type="spellEnd"/>
            <w:r w:rsidRPr="00656427">
              <w:rPr>
                <w:rFonts w:ascii="Calibri" w:hAnsi="Calibri"/>
                <w:sz w:val="22"/>
                <w:szCs w:val="22"/>
                <w:rPrChange w:id="161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 xml:space="preserve">, 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F5FD7" w14:textId="77777777" w:rsidR="007666C6" w:rsidRPr="00656427" w:rsidRDefault="007666C6" w:rsidP="001D7E19">
            <w:pPr>
              <w:pStyle w:val="Default"/>
              <w:rPr>
                <w:sz w:val="22"/>
                <w:szCs w:val="22"/>
                <w:lang w:val="ro-RO"/>
                <w:rPrChange w:id="162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sz w:val="22"/>
                <w:szCs w:val="22"/>
                <w:lang w:val="ro-RO"/>
                <w:rPrChange w:id="163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Comportamentul la volan, Indicatorul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164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Dula</w:t>
            </w:r>
            <w:proofErr w:type="spellEnd"/>
            <w:r w:rsidRPr="00656427">
              <w:rPr>
                <w:sz w:val="22"/>
                <w:szCs w:val="22"/>
                <w:lang w:val="ro-RO"/>
                <w:rPrChange w:id="165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privind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166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şofatul</w:t>
            </w:r>
            <w:proofErr w:type="spellEnd"/>
            <w:r w:rsidRPr="00656427">
              <w:rPr>
                <w:sz w:val="22"/>
                <w:szCs w:val="22"/>
                <w:lang w:val="ro-RO"/>
                <w:rPrChange w:id="167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periculos, Scala furiei la volan, Scala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168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şofatului</w:t>
            </w:r>
            <w:proofErr w:type="spellEnd"/>
            <w:r w:rsidRPr="00656427">
              <w:rPr>
                <w:sz w:val="22"/>
                <w:szCs w:val="22"/>
                <w:lang w:val="ro-RO"/>
                <w:rPrChange w:id="169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agresiv. Utilitatea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170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şi</w:t>
            </w:r>
            <w:proofErr w:type="spellEnd"/>
            <w:r w:rsidRPr="00656427">
              <w:rPr>
                <w:sz w:val="22"/>
                <w:szCs w:val="22"/>
                <w:lang w:val="ro-RO"/>
                <w:rPrChange w:id="171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contextul în care pot fi utilizate</w:t>
            </w:r>
          </w:p>
          <w:p w14:paraId="1D9C8E6E" w14:textId="77777777" w:rsidR="007666C6" w:rsidRPr="00656427" w:rsidRDefault="007666C6" w:rsidP="001D7E19">
            <w:pPr>
              <w:pStyle w:val="Default"/>
              <w:rPr>
                <w:sz w:val="22"/>
                <w:szCs w:val="22"/>
                <w:lang w:val="ro-RO"/>
                <w:rPrChange w:id="172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sz w:val="22"/>
                <w:szCs w:val="22"/>
                <w:lang w:val="ro-RO"/>
                <w:rPrChange w:id="173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Chestionarul IPIP-50, Inventarul de personalitate DECAS, Chestionarul de personalitate ZKPQ-50-cross cultural. Utilitatea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174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şi</w:t>
            </w:r>
            <w:proofErr w:type="spellEnd"/>
            <w:r w:rsidRPr="00656427">
              <w:rPr>
                <w:sz w:val="22"/>
                <w:szCs w:val="22"/>
                <w:lang w:val="ro-RO"/>
                <w:rPrChange w:id="175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contextul în care pot fi utilizate</w:t>
            </w:r>
          </w:p>
          <w:p w14:paraId="1A10C4D7" w14:textId="77777777" w:rsidR="007666C6" w:rsidRPr="00656427" w:rsidRDefault="007666C6" w:rsidP="001D7E19">
            <w:pPr>
              <w:pStyle w:val="Default"/>
              <w:rPr>
                <w:sz w:val="22"/>
                <w:szCs w:val="22"/>
                <w:lang w:val="ro-RO"/>
                <w:rPrChange w:id="176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sz w:val="22"/>
                <w:szCs w:val="22"/>
                <w:lang w:val="ro-RO"/>
                <w:rPrChange w:id="177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De consultat (citit): Manualele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178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şi</w:t>
            </w:r>
            <w:proofErr w:type="spellEnd"/>
            <w:r w:rsidRPr="00656427">
              <w:rPr>
                <w:sz w:val="22"/>
                <w:szCs w:val="22"/>
                <w:lang w:val="ro-RO"/>
                <w:rPrChange w:id="179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/sau rapoartele electronice asociate probelor prezentate</w:t>
            </w:r>
          </w:p>
          <w:p w14:paraId="105C2C66" w14:textId="77777777" w:rsidR="007666C6" w:rsidRPr="00656427" w:rsidRDefault="007666C6" w:rsidP="001D7E19">
            <w:pPr>
              <w:pStyle w:val="Default"/>
              <w:rPr>
                <w:sz w:val="22"/>
                <w:szCs w:val="22"/>
                <w:lang w:val="ro-RO"/>
                <w:rPrChange w:id="180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proofErr w:type="spellStart"/>
            <w:r w:rsidRPr="00656427">
              <w:rPr>
                <w:sz w:val="22"/>
                <w:szCs w:val="22"/>
                <w:lang w:val="ro-RO"/>
                <w:rPrChange w:id="181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Lajunen</w:t>
            </w:r>
            <w:proofErr w:type="spellEnd"/>
            <w:r w:rsidRPr="00656427">
              <w:rPr>
                <w:sz w:val="22"/>
                <w:szCs w:val="22"/>
                <w:lang w:val="ro-RO"/>
                <w:rPrChange w:id="182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, T., &amp;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183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Özkan</w:t>
            </w:r>
            <w:proofErr w:type="spellEnd"/>
            <w:r w:rsidRPr="00656427">
              <w:rPr>
                <w:sz w:val="22"/>
                <w:szCs w:val="22"/>
                <w:lang w:val="ro-RO"/>
                <w:rPrChange w:id="184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, T. (2011). Self-Report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185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Instruments</w:t>
            </w:r>
            <w:proofErr w:type="spellEnd"/>
            <w:r w:rsidRPr="00656427">
              <w:rPr>
                <w:sz w:val="22"/>
                <w:szCs w:val="22"/>
                <w:lang w:val="ro-RO"/>
                <w:rPrChange w:id="186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187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and</w:t>
            </w:r>
            <w:proofErr w:type="spellEnd"/>
            <w:r w:rsidRPr="00656427">
              <w:rPr>
                <w:sz w:val="22"/>
                <w:szCs w:val="22"/>
                <w:lang w:val="ro-RO"/>
                <w:rPrChange w:id="188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189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Methods</w:t>
            </w:r>
            <w:proofErr w:type="spellEnd"/>
            <w:r w:rsidRPr="00656427">
              <w:rPr>
                <w:sz w:val="22"/>
                <w:szCs w:val="22"/>
                <w:lang w:val="ro-RO"/>
                <w:rPrChange w:id="190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. In B. A. Porter (ed.), </w:t>
            </w:r>
            <w:proofErr w:type="spellStart"/>
            <w:r w:rsidRPr="00656427">
              <w:rPr>
                <w:i/>
                <w:sz w:val="22"/>
                <w:szCs w:val="22"/>
                <w:lang w:val="ro-RO"/>
                <w:rPrChange w:id="191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>Handbook</w:t>
            </w:r>
            <w:proofErr w:type="spellEnd"/>
            <w:r w:rsidRPr="00656427">
              <w:rPr>
                <w:i/>
                <w:sz w:val="22"/>
                <w:szCs w:val="22"/>
                <w:lang w:val="ro-RO"/>
                <w:rPrChange w:id="192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 xml:space="preserve"> of </w:t>
            </w:r>
            <w:proofErr w:type="spellStart"/>
            <w:r w:rsidRPr="00656427">
              <w:rPr>
                <w:i/>
                <w:sz w:val="22"/>
                <w:szCs w:val="22"/>
                <w:lang w:val="ro-RO"/>
                <w:rPrChange w:id="193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>traffic</w:t>
            </w:r>
            <w:proofErr w:type="spellEnd"/>
            <w:r w:rsidRPr="00656427">
              <w:rPr>
                <w:i/>
                <w:sz w:val="22"/>
                <w:szCs w:val="22"/>
                <w:lang w:val="ro-RO"/>
                <w:rPrChange w:id="194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 xml:space="preserve"> </w:t>
            </w:r>
            <w:proofErr w:type="spellStart"/>
            <w:r w:rsidRPr="00656427">
              <w:rPr>
                <w:i/>
                <w:sz w:val="22"/>
                <w:szCs w:val="22"/>
                <w:lang w:val="ro-RO"/>
                <w:rPrChange w:id="195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>psychology</w:t>
            </w:r>
            <w:proofErr w:type="spellEnd"/>
            <w:r w:rsidRPr="00656427">
              <w:rPr>
                <w:i/>
                <w:sz w:val="22"/>
                <w:szCs w:val="22"/>
                <w:lang w:val="ro-RO"/>
                <w:rPrChange w:id="196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 xml:space="preserve">. </w:t>
            </w:r>
            <w:r w:rsidRPr="00656427">
              <w:rPr>
                <w:sz w:val="22"/>
                <w:szCs w:val="22"/>
                <w:lang w:val="ro-RO"/>
                <w:rPrChange w:id="197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San Diego, California: Academic Press. (cap. 4,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198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pg</w:t>
            </w:r>
            <w:proofErr w:type="spellEnd"/>
            <w:r w:rsidRPr="00656427">
              <w:rPr>
                <w:sz w:val="22"/>
                <w:szCs w:val="22"/>
                <w:lang w:val="ro-RO"/>
                <w:rPrChange w:id="199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. 43-48).</w:t>
            </w:r>
          </w:p>
        </w:tc>
      </w:tr>
      <w:tr w:rsidR="007666C6" w:rsidRPr="007D3DD3" w14:paraId="09D5AD99" w14:textId="77777777" w:rsidTr="001D7E19"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E152A" w14:textId="77777777" w:rsidR="007666C6" w:rsidRPr="00656427" w:rsidRDefault="007666C6" w:rsidP="001D7E19">
            <w:pPr>
              <w:pStyle w:val="NoSpacing"/>
              <w:rPr>
                <w:lang w:val="ro-RO"/>
              </w:rPr>
            </w:pPr>
            <w:r w:rsidRPr="00656427">
              <w:rPr>
                <w:lang w:val="ro-RO"/>
              </w:rPr>
              <w:t xml:space="preserve">6. Utilizarea </w:t>
            </w:r>
            <w:proofErr w:type="spellStart"/>
            <w:r w:rsidRPr="00656427">
              <w:rPr>
                <w:lang w:val="ro-RO"/>
              </w:rPr>
              <w:t>observaţiei</w:t>
            </w:r>
            <w:proofErr w:type="spellEnd"/>
            <w:r w:rsidRPr="00656427">
              <w:rPr>
                <w:lang w:val="ro-RO"/>
              </w:rPr>
              <w:t xml:space="preserve"> naturale pentru studierea comportamentului în trafic. Folosirea simulatoarelor de conducere auto (2 ore)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ED42F" w14:textId="77777777" w:rsidR="007666C6" w:rsidRPr="00656427" w:rsidRDefault="007666C6" w:rsidP="001D7E19">
            <w:pPr>
              <w:rPr>
                <w:rFonts w:ascii="Calibri" w:hAnsi="Calibri"/>
                <w:sz w:val="22"/>
                <w:szCs w:val="22"/>
                <w:rPrChange w:id="200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</w:pPr>
            <w:r w:rsidRPr="00656427">
              <w:rPr>
                <w:rFonts w:ascii="Calibri" w:hAnsi="Calibri"/>
                <w:sz w:val="22"/>
                <w:szCs w:val="22"/>
                <w:rPrChange w:id="201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 xml:space="preserve">Prelegere, </w:t>
            </w:r>
            <w:proofErr w:type="spellStart"/>
            <w:r w:rsidRPr="00656427">
              <w:rPr>
                <w:rFonts w:ascii="Calibri" w:hAnsi="Calibri"/>
                <w:sz w:val="22"/>
                <w:szCs w:val="22"/>
                <w:rPrChange w:id="202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conversaţie</w:t>
            </w:r>
            <w:proofErr w:type="spellEnd"/>
            <w:r w:rsidRPr="00656427">
              <w:rPr>
                <w:rFonts w:ascii="Calibri" w:hAnsi="Calibri"/>
                <w:sz w:val="22"/>
                <w:szCs w:val="22"/>
                <w:rPrChange w:id="203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 xml:space="preserve">, 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EE671" w14:textId="77777777" w:rsidR="007666C6" w:rsidRPr="00656427" w:rsidRDefault="007666C6" w:rsidP="001D7E19">
            <w:pPr>
              <w:pStyle w:val="Default"/>
              <w:rPr>
                <w:sz w:val="22"/>
                <w:szCs w:val="22"/>
                <w:lang w:val="ro-RO"/>
                <w:rPrChange w:id="204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sz w:val="22"/>
                <w:szCs w:val="22"/>
                <w:lang w:val="ro-RO"/>
                <w:rPrChange w:id="205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Tehnicile aferente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206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observaţiei</w:t>
            </w:r>
            <w:proofErr w:type="spellEnd"/>
            <w:r w:rsidRPr="00656427">
              <w:rPr>
                <w:sz w:val="22"/>
                <w:szCs w:val="22"/>
                <w:lang w:val="ro-RO"/>
                <w:rPrChange w:id="207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naturale, utilitatea folosirii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208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observaţiei</w:t>
            </w:r>
            <w:proofErr w:type="spellEnd"/>
            <w:r w:rsidRPr="00656427">
              <w:rPr>
                <w:sz w:val="22"/>
                <w:szCs w:val="22"/>
                <w:lang w:val="ro-RO"/>
                <w:rPrChange w:id="209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naturale în studierea comportamentului în trafic</w:t>
            </w:r>
          </w:p>
          <w:p w14:paraId="526B4EF2" w14:textId="77777777" w:rsidR="007666C6" w:rsidRPr="00656427" w:rsidRDefault="007666C6" w:rsidP="001D7E19">
            <w:pPr>
              <w:pStyle w:val="Default"/>
              <w:rPr>
                <w:sz w:val="22"/>
                <w:szCs w:val="22"/>
                <w:lang w:val="ro-RO"/>
                <w:rPrChange w:id="210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sz w:val="22"/>
                <w:szCs w:val="22"/>
                <w:lang w:val="ro-RO"/>
                <w:rPrChange w:id="211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Descrierea simulatoarelor de conducere auto, avantajele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212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şi</w:t>
            </w:r>
            <w:proofErr w:type="spellEnd"/>
            <w:r w:rsidRPr="00656427">
              <w:rPr>
                <w:sz w:val="22"/>
                <w:szCs w:val="22"/>
                <w:lang w:val="ro-RO"/>
                <w:rPrChange w:id="213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dezavantajele folosirii lor, validitatea cercetărilor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214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desfăşurate</w:t>
            </w:r>
            <w:proofErr w:type="spellEnd"/>
            <w:r w:rsidRPr="00656427">
              <w:rPr>
                <w:sz w:val="22"/>
                <w:szCs w:val="22"/>
                <w:lang w:val="ro-RO"/>
                <w:rPrChange w:id="215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cu ajutorul lor</w:t>
            </w:r>
          </w:p>
          <w:p w14:paraId="79C08835" w14:textId="77777777" w:rsidR="007666C6" w:rsidRPr="00656427" w:rsidRDefault="007666C6" w:rsidP="001D7E19">
            <w:pPr>
              <w:pStyle w:val="Default"/>
              <w:rPr>
                <w:sz w:val="22"/>
                <w:szCs w:val="22"/>
                <w:lang w:val="ro-RO"/>
                <w:rPrChange w:id="216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proofErr w:type="spellStart"/>
            <w:r w:rsidRPr="00656427">
              <w:rPr>
                <w:sz w:val="22"/>
                <w:szCs w:val="22"/>
                <w:lang w:val="ro-RO"/>
                <w:rPrChange w:id="217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Eby</w:t>
            </w:r>
            <w:proofErr w:type="spellEnd"/>
            <w:r w:rsidRPr="00656427">
              <w:rPr>
                <w:sz w:val="22"/>
                <w:szCs w:val="22"/>
                <w:lang w:val="ro-RO"/>
                <w:rPrChange w:id="218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, D.W. (2011). Naturalistic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219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Observational</w:t>
            </w:r>
            <w:proofErr w:type="spellEnd"/>
            <w:r w:rsidRPr="00656427">
              <w:rPr>
                <w:sz w:val="22"/>
                <w:szCs w:val="22"/>
                <w:lang w:val="ro-RO"/>
                <w:rPrChange w:id="220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221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Field</w:t>
            </w:r>
            <w:proofErr w:type="spellEnd"/>
            <w:r w:rsidRPr="00656427">
              <w:rPr>
                <w:sz w:val="22"/>
                <w:szCs w:val="22"/>
                <w:lang w:val="ro-RO"/>
                <w:rPrChange w:id="222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223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Techniques</w:t>
            </w:r>
            <w:proofErr w:type="spellEnd"/>
            <w:r w:rsidRPr="00656427">
              <w:rPr>
                <w:sz w:val="22"/>
                <w:szCs w:val="22"/>
                <w:lang w:val="ro-RO"/>
                <w:rPrChange w:id="224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for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225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Traffic</w:t>
            </w:r>
            <w:proofErr w:type="spellEnd"/>
            <w:r w:rsidRPr="00656427">
              <w:rPr>
                <w:sz w:val="22"/>
                <w:szCs w:val="22"/>
                <w:lang w:val="ro-RO"/>
                <w:rPrChange w:id="226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Psychology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227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Research</w:t>
            </w:r>
            <w:proofErr w:type="spellEnd"/>
            <w:r w:rsidRPr="00656427">
              <w:rPr>
                <w:sz w:val="22"/>
                <w:szCs w:val="22"/>
                <w:lang w:val="ro-RO"/>
                <w:rPrChange w:id="228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. In B. A. Porter (ed.), </w:t>
            </w:r>
            <w:proofErr w:type="spellStart"/>
            <w:r w:rsidRPr="00656427">
              <w:rPr>
                <w:i/>
                <w:sz w:val="22"/>
                <w:szCs w:val="22"/>
                <w:lang w:val="ro-RO"/>
                <w:rPrChange w:id="229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>Handbook</w:t>
            </w:r>
            <w:proofErr w:type="spellEnd"/>
            <w:r w:rsidRPr="00656427">
              <w:rPr>
                <w:i/>
                <w:sz w:val="22"/>
                <w:szCs w:val="22"/>
                <w:lang w:val="ro-RO"/>
                <w:rPrChange w:id="230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 xml:space="preserve"> of </w:t>
            </w:r>
            <w:proofErr w:type="spellStart"/>
            <w:r w:rsidRPr="00656427">
              <w:rPr>
                <w:i/>
                <w:sz w:val="22"/>
                <w:szCs w:val="22"/>
                <w:lang w:val="ro-RO"/>
                <w:rPrChange w:id="231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>traffic</w:t>
            </w:r>
            <w:proofErr w:type="spellEnd"/>
            <w:r w:rsidRPr="00656427">
              <w:rPr>
                <w:i/>
                <w:sz w:val="22"/>
                <w:szCs w:val="22"/>
                <w:lang w:val="ro-RO"/>
                <w:rPrChange w:id="232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 xml:space="preserve"> </w:t>
            </w:r>
            <w:proofErr w:type="spellStart"/>
            <w:r w:rsidRPr="00656427">
              <w:rPr>
                <w:i/>
                <w:sz w:val="22"/>
                <w:szCs w:val="22"/>
                <w:lang w:val="ro-RO"/>
                <w:rPrChange w:id="233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>psychology</w:t>
            </w:r>
            <w:proofErr w:type="spellEnd"/>
            <w:r w:rsidRPr="00656427">
              <w:rPr>
                <w:i/>
                <w:sz w:val="22"/>
                <w:szCs w:val="22"/>
                <w:lang w:val="ro-RO"/>
                <w:rPrChange w:id="234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 xml:space="preserve">. </w:t>
            </w:r>
            <w:r w:rsidRPr="00656427">
              <w:rPr>
                <w:sz w:val="22"/>
                <w:szCs w:val="22"/>
                <w:lang w:val="ro-RO"/>
                <w:rPrChange w:id="235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San Diego, California: Academic Press. (cap. 5,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236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pg</w:t>
            </w:r>
            <w:proofErr w:type="spellEnd"/>
            <w:r w:rsidRPr="00656427">
              <w:rPr>
                <w:sz w:val="22"/>
                <w:szCs w:val="22"/>
                <w:lang w:val="ro-RO"/>
                <w:rPrChange w:id="237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. 61-66)</w:t>
            </w:r>
          </w:p>
          <w:p w14:paraId="6A36417A" w14:textId="77777777" w:rsidR="007666C6" w:rsidRPr="00656427" w:rsidRDefault="007666C6" w:rsidP="001D7E19">
            <w:pPr>
              <w:pStyle w:val="Default"/>
              <w:rPr>
                <w:sz w:val="22"/>
                <w:szCs w:val="22"/>
                <w:lang w:val="ro-RO"/>
                <w:rPrChange w:id="238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proofErr w:type="spellStart"/>
            <w:r w:rsidRPr="00656427">
              <w:rPr>
                <w:sz w:val="22"/>
                <w:szCs w:val="22"/>
                <w:lang w:val="ro-RO"/>
                <w:rPrChange w:id="239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Carsten</w:t>
            </w:r>
            <w:proofErr w:type="spellEnd"/>
            <w:r w:rsidRPr="00656427">
              <w:rPr>
                <w:sz w:val="22"/>
                <w:szCs w:val="22"/>
                <w:lang w:val="ro-RO"/>
                <w:rPrChange w:id="240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, O., &amp; 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241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Jamson</w:t>
            </w:r>
            <w:proofErr w:type="spellEnd"/>
            <w:r w:rsidRPr="00656427">
              <w:rPr>
                <w:sz w:val="22"/>
                <w:szCs w:val="22"/>
                <w:lang w:val="ro-RO"/>
                <w:rPrChange w:id="242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, A.H. (2011).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243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Driving</w:t>
            </w:r>
            <w:proofErr w:type="spellEnd"/>
            <w:r w:rsidRPr="00656427">
              <w:rPr>
                <w:sz w:val="22"/>
                <w:szCs w:val="22"/>
                <w:lang w:val="ro-RO"/>
                <w:rPrChange w:id="244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245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Simulators</w:t>
            </w:r>
            <w:proofErr w:type="spellEnd"/>
            <w:r w:rsidRPr="00656427">
              <w:rPr>
                <w:sz w:val="22"/>
                <w:szCs w:val="22"/>
                <w:lang w:val="ro-RO"/>
                <w:rPrChange w:id="246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as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247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Research</w:t>
            </w:r>
            <w:proofErr w:type="spellEnd"/>
            <w:r w:rsidRPr="00656427">
              <w:rPr>
                <w:sz w:val="22"/>
                <w:szCs w:val="22"/>
                <w:lang w:val="ro-RO"/>
                <w:rPrChange w:id="248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249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Tools</w:t>
            </w:r>
            <w:proofErr w:type="spellEnd"/>
          </w:p>
          <w:p w14:paraId="3E7AD8A3" w14:textId="77777777" w:rsidR="007666C6" w:rsidRPr="00656427" w:rsidRDefault="007666C6" w:rsidP="001D7E19">
            <w:pPr>
              <w:pStyle w:val="Default"/>
              <w:rPr>
                <w:sz w:val="22"/>
                <w:szCs w:val="22"/>
                <w:lang w:val="ro-RO"/>
                <w:rPrChange w:id="250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sz w:val="22"/>
                <w:szCs w:val="22"/>
                <w:lang w:val="ro-RO"/>
                <w:rPrChange w:id="251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in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252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Traffic</w:t>
            </w:r>
            <w:proofErr w:type="spellEnd"/>
            <w:r w:rsidRPr="00656427">
              <w:rPr>
                <w:sz w:val="22"/>
                <w:szCs w:val="22"/>
                <w:lang w:val="ro-RO"/>
                <w:rPrChange w:id="253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Psychology. In B. A. Porter (ed.), </w:t>
            </w:r>
            <w:proofErr w:type="spellStart"/>
            <w:r w:rsidRPr="00656427">
              <w:rPr>
                <w:i/>
                <w:sz w:val="22"/>
                <w:szCs w:val="22"/>
                <w:lang w:val="ro-RO"/>
                <w:rPrChange w:id="254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>Handbook</w:t>
            </w:r>
            <w:proofErr w:type="spellEnd"/>
            <w:r w:rsidRPr="00656427">
              <w:rPr>
                <w:i/>
                <w:sz w:val="22"/>
                <w:szCs w:val="22"/>
                <w:lang w:val="ro-RO"/>
                <w:rPrChange w:id="255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 xml:space="preserve"> of </w:t>
            </w:r>
            <w:proofErr w:type="spellStart"/>
            <w:r w:rsidRPr="00656427">
              <w:rPr>
                <w:i/>
                <w:sz w:val="22"/>
                <w:szCs w:val="22"/>
                <w:lang w:val="ro-RO"/>
                <w:rPrChange w:id="256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>traffic</w:t>
            </w:r>
            <w:proofErr w:type="spellEnd"/>
            <w:r w:rsidRPr="00656427">
              <w:rPr>
                <w:i/>
                <w:sz w:val="22"/>
                <w:szCs w:val="22"/>
                <w:lang w:val="ro-RO"/>
                <w:rPrChange w:id="257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 xml:space="preserve"> </w:t>
            </w:r>
            <w:proofErr w:type="spellStart"/>
            <w:r w:rsidRPr="00656427">
              <w:rPr>
                <w:i/>
                <w:sz w:val="22"/>
                <w:szCs w:val="22"/>
                <w:lang w:val="ro-RO"/>
                <w:rPrChange w:id="258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>psychology</w:t>
            </w:r>
            <w:proofErr w:type="spellEnd"/>
            <w:r w:rsidRPr="00656427">
              <w:rPr>
                <w:i/>
                <w:sz w:val="22"/>
                <w:szCs w:val="22"/>
                <w:lang w:val="ro-RO"/>
                <w:rPrChange w:id="259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 xml:space="preserve">. </w:t>
            </w:r>
            <w:r w:rsidRPr="00656427">
              <w:rPr>
                <w:sz w:val="22"/>
                <w:szCs w:val="22"/>
                <w:lang w:val="ro-RO"/>
                <w:rPrChange w:id="260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San Diego, California: Academic Press. (cap. 7,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261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pg</w:t>
            </w:r>
            <w:proofErr w:type="spellEnd"/>
            <w:r w:rsidRPr="00656427">
              <w:rPr>
                <w:sz w:val="22"/>
                <w:szCs w:val="22"/>
                <w:lang w:val="ro-RO"/>
                <w:rPrChange w:id="262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. 87-96).</w:t>
            </w:r>
          </w:p>
        </w:tc>
      </w:tr>
      <w:tr w:rsidR="007666C6" w:rsidRPr="009F49AC" w14:paraId="1229C879" w14:textId="77777777" w:rsidTr="001D7E19"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18BE4" w14:textId="77777777" w:rsidR="007666C6" w:rsidRPr="00656427" w:rsidRDefault="007666C6" w:rsidP="001D7E19">
            <w:pPr>
              <w:pStyle w:val="NoSpacing"/>
              <w:rPr>
                <w:lang w:val="ro-RO"/>
              </w:rPr>
            </w:pPr>
            <w:r w:rsidRPr="00656427">
              <w:rPr>
                <w:lang w:val="ro-RO"/>
              </w:rPr>
              <w:t xml:space="preserve">7. </w:t>
            </w:r>
            <w:r w:rsidRPr="00656427">
              <w:rPr>
                <w:bCs/>
                <w:lang w:val="ro-RO"/>
              </w:rPr>
              <w:t>Aspecte etice legate de metodele de evaluare prezentate. Aspecte economice legate de metodele de evaluare prezentate (2 ore)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08457" w14:textId="77777777" w:rsidR="007666C6" w:rsidRPr="00656427" w:rsidRDefault="007666C6" w:rsidP="001D7E19">
            <w:pPr>
              <w:rPr>
                <w:rFonts w:ascii="Calibri" w:hAnsi="Calibri"/>
                <w:sz w:val="22"/>
                <w:szCs w:val="22"/>
                <w:rPrChange w:id="263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</w:pPr>
            <w:r w:rsidRPr="00656427">
              <w:rPr>
                <w:rFonts w:ascii="Calibri" w:hAnsi="Calibri"/>
                <w:sz w:val="22"/>
                <w:szCs w:val="22"/>
                <w:rPrChange w:id="264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 xml:space="preserve">Prelegere, </w:t>
            </w:r>
            <w:proofErr w:type="spellStart"/>
            <w:r w:rsidRPr="00656427">
              <w:rPr>
                <w:rFonts w:ascii="Calibri" w:hAnsi="Calibri"/>
                <w:sz w:val="22"/>
                <w:szCs w:val="22"/>
                <w:rPrChange w:id="265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conversaţie</w:t>
            </w:r>
            <w:proofErr w:type="spellEnd"/>
            <w:r w:rsidRPr="00656427">
              <w:rPr>
                <w:rFonts w:ascii="Calibri" w:hAnsi="Calibri"/>
                <w:sz w:val="22"/>
                <w:szCs w:val="22"/>
                <w:rPrChange w:id="266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 xml:space="preserve">, 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1E7A2" w14:textId="77777777" w:rsidR="007666C6" w:rsidRPr="00656427" w:rsidRDefault="007666C6" w:rsidP="001D7E19">
            <w:pPr>
              <w:pStyle w:val="Default"/>
              <w:rPr>
                <w:sz w:val="22"/>
                <w:szCs w:val="22"/>
                <w:lang w:val="ro-RO"/>
                <w:rPrChange w:id="267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sz w:val="22"/>
                <w:szCs w:val="22"/>
                <w:lang w:val="ro-RO"/>
                <w:rPrChange w:id="268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Contextul testării, drepturile celor evaluați, comunicarea rezultatelor unei examinări psihologice, standarde etice, deontologia evaluării psihologice</w:t>
            </w:r>
          </w:p>
          <w:p w14:paraId="580FE626" w14:textId="77777777" w:rsidR="007666C6" w:rsidRPr="00656427" w:rsidRDefault="007666C6" w:rsidP="001D7E19">
            <w:pPr>
              <w:pStyle w:val="Default"/>
              <w:rPr>
                <w:sz w:val="22"/>
                <w:szCs w:val="22"/>
                <w:lang w:val="ro-RO"/>
                <w:rPrChange w:id="269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sz w:val="22"/>
                <w:szCs w:val="22"/>
                <w:lang w:val="ro-RO"/>
                <w:rPrChange w:id="270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Utilitatea testelor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271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şi</w:t>
            </w:r>
            <w:proofErr w:type="spellEnd"/>
            <w:r w:rsidRPr="00656427">
              <w:rPr>
                <w:sz w:val="22"/>
                <w:szCs w:val="22"/>
                <w:lang w:val="ro-RO"/>
                <w:rPrChange w:id="272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analiza cost-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273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eficienţă</w:t>
            </w:r>
            <w:proofErr w:type="spellEnd"/>
            <w:r w:rsidRPr="00656427">
              <w:rPr>
                <w:sz w:val="22"/>
                <w:szCs w:val="22"/>
                <w:lang w:val="ro-RO"/>
                <w:rPrChange w:id="274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</w:t>
            </w:r>
          </w:p>
          <w:p w14:paraId="74FD37C3" w14:textId="77777777" w:rsidR="007666C6" w:rsidRPr="00656427" w:rsidRDefault="007666C6" w:rsidP="001D7E19">
            <w:pPr>
              <w:pStyle w:val="Default"/>
              <w:rPr>
                <w:sz w:val="22"/>
                <w:szCs w:val="22"/>
                <w:lang w:val="ro-RO"/>
                <w:rPrChange w:id="275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sz w:val="22"/>
                <w:szCs w:val="22"/>
                <w:lang w:val="ro-RO"/>
                <w:rPrChange w:id="276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Sava, F.A. (2013). </w:t>
            </w:r>
            <w:r w:rsidRPr="00656427">
              <w:rPr>
                <w:i/>
                <w:sz w:val="22"/>
                <w:szCs w:val="22"/>
                <w:lang w:val="ro-RO"/>
                <w:rPrChange w:id="277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 xml:space="preserve">Psihologia validată </w:t>
            </w:r>
            <w:proofErr w:type="spellStart"/>
            <w:r w:rsidRPr="00656427">
              <w:rPr>
                <w:i/>
                <w:sz w:val="22"/>
                <w:szCs w:val="22"/>
                <w:lang w:val="ro-RO"/>
                <w:rPrChange w:id="278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>ştiințific</w:t>
            </w:r>
            <w:proofErr w:type="spellEnd"/>
            <w:r w:rsidRPr="00656427">
              <w:rPr>
                <w:i/>
                <w:sz w:val="22"/>
                <w:szCs w:val="22"/>
                <w:lang w:val="ro-RO"/>
                <w:rPrChange w:id="279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 xml:space="preserve">. Ghid practic de cercetare în psihologie.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280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Iaşi</w:t>
            </w:r>
            <w:proofErr w:type="spellEnd"/>
            <w:r w:rsidRPr="00656427">
              <w:rPr>
                <w:sz w:val="22"/>
                <w:szCs w:val="22"/>
                <w:lang w:val="ro-RO"/>
                <w:rPrChange w:id="281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: Editura Polirom (cap. 6,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282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pg</w:t>
            </w:r>
            <w:proofErr w:type="spellEnd"/>
            <w:r w:rsidRPr="00656427">
              <w:rPr>
                <w:sz w:val="22"/>
                <w:szCs w:val="22"/>
                <w:lang w:val="ro-RO"/>
                <w:rPrChange w:id="283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. 250-278).</w:t>
            </w:r>
          </w:p>
          <w:p w14:paraId="31512CA0" w14:textId="77777777" w:rsidR="007666C6" w:rsidRPr="00656427" w:rsidRDefault="007666C6" w:rsidP="001D7E19">
            <w:pPr>
              <w:pStyle w:val="Default"/>
              <w:rPr>
                <w:sz w:val="22"/>
                <w:szCs w:val="22"/>
                <w:lang w:val="ro-RO"/>
                <w:rPrChange w:id="284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sz w:val="22"/>
                <w:szCs w:val="22"/>
                <w:lang w:val="ro-RO"/>
                <w:rPrChange w:id="285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De citit: Constantin, T. (2012). </w:t>
            </w:r>
            <w:r w:rsidRPr="00656427">
              <w:rPr>
                <w:i/>
                <w:sz w:val="22"/>
                <w:szCs w:val="22"/>
                <w:lang w:val="ro-RO"/>
                <w:rPrChange w:id="286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 xml:space="preserve">Pregătirea </w:t>
            </w:r>
            <w:proofErr w:type="spellStart"/>
            <w:r w:rsidRPr="00656427">
              <w:rPr>
                <w:i/>
                <w:sz w:val="22"/>
                <w:szCs w:val="22"/>
                <w:lang w:val="ro-RO"/>
                <w:rPrChange w:id="287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>şi</w:t>
            </w:r>
            <w:proofErr w:type="spellEnd"/>
            <w:r w:rsidRPr="00656427">
              <w:rPr>
                <w:i/>
                <w:sz w:val="22"/>
                <w:szCs w:val="22"/>
                <w:lang w:val="ro-RO"/>
                <w:rPrChange w:id="288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 xml:space="preserve"> realizarea evaluării psihologice individuale. Norme, </w:t>
            </w:r>
            <w:r w:rsidRPr="00656427">
              <w:rPr>
                <w:i/>
                <w:sz w:val="22"/>
                <w:szCs w:val="22"/>
                <w:lang w:val="ro-RO"/>
                <w:rPrChange w:id="289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lastRenderedPageBreak/>
              <w:t xml:space="preserve">metodologie </w:t>
            </w:r>
            <w:proofErr w:type="spellStart"/>
            <w:r w:rsidRPr="00656427">
              <w:rPr>
                <w:i/>
                <w:sz w:val="22"/>
                <w:szCs w:val="22"/>
                <w:lang w:val="ro-RO"/>
                <w:rPrChange w:id="290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>şi</w:t>
            </w:r>
            <w:proofErr w:type="spellEnd"/>
            <w:r w:rsidRPr="00656427">
              <w:rPr>
                <w:i/>
                <w:sz w:val="22"/>
                <w:szCs w:val="22"/>
                <w:lang w:val="ro-RO"/>
                <w:rPrChange w:id="291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 xml:space="preserve"> proceduri.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292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Iaşi</w:t>
            </w:r>
            <w:proofErr w:type="spellEnd"/>
            <w:r w:rsidRPr="00656427">
              <w:rPr>
                <w:sz w:val="22"/>
                <w:szCs w:val="22"/>
                <w:lang w:val="ro-RO"/>
                <w:rPrChange w:id="293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: Editura Polirom (cap. 2,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294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pg</w:t>
            </w:r>
            <w:proofErr w:type="spellEnd"/>
            <w:r w:rsidRPr="00656427">
              <w:rPr>
                <w:sz w:val="22"/>
                <w:szCs w:val="22"/>
                <w:lang w:val="ro-RO"/>
                <w:rPrChange w:id="295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. 22-30,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296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şi</w:t>
            </w:r>
            <w:proofErr w:type="spellEnd"/>
            <w:r w:rsidRPr="00656427">
              <w:rPr>
                <w:sz w:val="22"/>
                <w:szCs w:val="22"/>
                <w:lang w:val="ro-RO"/>
                <w:rPrChange w:id="297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cap. 9, </w:t>
            </w:r>
            <w:proofErr w:type="spellStart"/>
            <w:r w:rsidRPr="00656427">
              <w:rPr>
                <w:sz w:val="22"/>
                <w:szCs w:val="22"/>
                <w:lang w:val="ro-RO"/>
                <w:rPrChange w:id="298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pg</w:t>
            </w:r>
            <w:proofErr w:type="spellEnd"/>
            <w:r w:rsidRPr="00656427">
              <w:rPr>
                <w:sz w:val="22"/>
                <w:szCs w:val="22"/>
                <w:lang w:val="ro-RO"/>
                <w:rPrChange w:id="299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. 165-181).</w:t>
            </w:r>
          </w:p>
        </w:tc>
      </w:tr>
      <w:tr w:rsidR="007666C6" w:rsidRPr="009F49AC" w14:paraId="2BBABE08" w14:textId="77777777" w:rsidTr="001D7E19"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C9555" w14:textId="77777777" w:rsidR="007666C6" w:rsidRPr="00656427" w:rsidRDefault="007666C6" w:rsidP="001D7E19">
            <w:pPr>
              <w:pStyle w:val="NoSpacing"/>
              <w:rPr>
                <w:b/>
                <w:lang w:val="ro-RO"/>
              </w:rPr>
            </w:pPr>
            <w:r w:rsidRPr="00656427">
              <w:rPr>
                <w:b/>
                <w:lang w:val="ro-RO"/>
              </w:rPr>
              <w:lastRenderedPageBreak/>
              <w:t>Bibliografie:</w:t>
            </w:r>
          </w:p>
          <w:p w14:paraId="5FF9D3BD" w14:textId="77777777" w:rsidR="007666C6" w:rsidRPr="00656427" w:rsidRDefault="007666C6" w:rsidP="001D7E19">
            <w:pPr>
              <w:pStyle w:val="NoSpacing"/>
              <w:rPr>
                <w:lang w:val="pt-PT"/>
                <w:rPrChange w:id="300" w:author="Coralia Sulea" w:date="2026-02-06T15:16:00Z" w16du:dateUtc="2026-02-06T13:16:00Z">
                  <w:rPr>
                    <w:sz w:val="18"/>
                    <w:szCs w:val="18"/>
                    <w:lang w:val="pt-PT"/>
                  </w:rPr>
                </w:rPrChange>
              </w:rPr>
            </w:pPr>
            <w:r w:rsidRPr="00656427">
              <w:rPr>
                <w:lang w:val="pt-PT"/>
                <w:rPrChange w:id="301" w:author="Coralia Sulea" w:date="2026-02-06T15:16:00Z" w16du:dateUtc="2026-02-06T13:16:00Z">
                  <w:rPr>
                    <w:sz w:val="18"/>
                    <w:szCs w:val="18"/>
                    <w:lang w:val="pt-PT"/>
                  </w:rPr>
                </w:rPrChange>
              </w:rPr>
              <w:t xml:space="preserve">Havârneanu, G (2013). </w:t>
            </w:r>
            <w:r w:rsidRPr="00656427">
              <w:rPr>
                <w:i/>
                <w:lang w:val="pt-PT"/>
                <w:rPrChange w:id="302" w:author="Coralia Sulea" w:date="2026-02-06T15:16:00Z" w16du:dateUtc="2026-02-06T13:16:00Z">
                  <w:rPr>
                    <w:i/>
                    <w:sz w:val="18"/>
                    <w:szCs w:val="18"/>
                    <w:lang w:val="pt-PT"/>
                  </w:rPr>
                </w:rPrChange>
              </w:rPr>
              <w:t xml:space="preserve">Psihologia transporturilor. O perspectivă psihosocială. </w:t>
            </w:r>
            <w:r w:rsidRPr="00656427">
              <w:rPr>
                <w:lang w:val="pt-PT"/>
                <w:rPrChange w:id="303" w:author="Coralia Sulea" w:date="2026-02-06T15:16:00Z" w16du:dateUtc="2026-02-06T13:16:00Z">
                  <w:rPr>
                    <w:sz w:val="18"/>
                    <w:szCs w:val="18"/>
                    <w:lang w:val="pt-PT"/>
                  </w:rPr>
                </w:rPrChange>
              </w:rPr>
              <w:t>Iaşi: Editura Polirom .</w:t>
            </w:r>
          </w:p>
          <w:p w14:paraId="0E3CEF27" w14:textId="77777777" w:rsidR="007666C6" w:rsidRPr="00656427" w:rsidRDefault="007666C6" w:rsidP="001D7E19">
            <w:pPr>
              <w:pStyle w:val="NoSpacing"/>
              <w:rPr>
                <w:lang w:val="pt-PT"/>
                <w:rPrChange w:id="304" w:author="Coralia Sulea" w:date="2026-02-06T15:16:00Z" w16du:dateUtc="2026-02-06T13:16:00Z">
                  <w:rPr>
                    <w:sz w:val="18"/>
                    <w:szCs w:val="18"/>
                    <w:lang w:val="pt-PT"/>
                  </w:rPr>
                </w:rPrChange>
              </w:rPr>
            </w:pPr>
            <w:r w:rsidRPr="00656427">
              <w:rPr>
                <w:lang w:val="pt-PT"/>
                <w:rPrChange w:id="305" w:author="Coralia Sulea" w:date="2026-02-06T15:16:00Z" w16du:dateUtc="2026-02-06T13:16:00Z">
                  <w:rPr>
                    <w:sz w:val="18"/>
                    <w:szCs w:val="18"/>
                    <w:lang w:val="pt-PT"/>
                  </w:rPr>
                </w:rPrChange>
              </w:rPr>
              <w:t xml:space="preserve">Sârbescu, P. (2017). </w:t>
            </w:r>
            <w:r w:rsidRPr="00656427">
              <w:rPr>
                <w:i/>
                <w:lang w:val="pt-PT"/>
                <w:rPrChange w:id="306" w:author="Coralia Sulea" w:date="2026-02-06T15:16:00Z" w16du:dateUtc="2026-02-06T13:16:00Z">
                  <w:rPr>
                    <w:i/>
                    <w:sz w:val="18"/>
                    <w:szCs w:val="18"/>
                    <w:lang w:val="pt-PT"/>
                  </w:rPr>
                </w:rPrChange>
              </w:rPr>
              <w:t>Suport de curs</w:t>
            </w:r>
            <w:r w:rsidRPr="00656427">
              <w:rPr>
                <w:lang w:val="pt-PT"/>
                <w:rPrChange w:id="307" w:author="Coralia Sulea" w:date="2026-02-06T15:16:00Z" w16du:dateUtc="2026-02-06T13:16:00Z">
                  <w:rPr>
                    <w:sz w:val="18"/>
                    <w:szCs w:val="18"/>
                    <w:lang w:val="pt-PT"/>
                  </w:rPr>
                </w:rPrChange>
              </w:rPr>
              <w:t>.</w:t>
            </w:r>
          </w:p>
          <w:p w14:paraId="52AF5773" w14:textId="77777777" w:rsidR="007666C6" w:rsidRPr="00656427" w:rsidRDefault="007666C6" w:rsidP="001D7E19">
            <w:pPr>
              <w:pStyle w:val="NoSpacing"/>
              <w:rPr>
                <w:lang w:val="ro-RO"/>
                <w:rPrChange w:id="308" w:author="Coralia Sulea" w:date="2026-02-06T15:16:00Z" w16du:dateUtc="2026-02-06T13:16:00Z">
                  <w:rPr>
                    <w:sz w:val="16"/>
                    <w:szCs w:val="16"/>
                    <w:lang w:val="ro-RO"/>
                  </w:rPr>
                </w:rPrChange>
              </w:rPr>
            </w:pPr>
            <w:r w:rsidRPr="00656427">
              <w:rPr>
                <w:lang w:val="ro-RO"/>
                <w:rPrChange w:id="309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B. A. Porter (ed.), (2011). </w:t>
            </w:r>
            <w:proofErr w:type="spellStart"/>
            <w:r w:rsidRPr="00656427">
              <w:rPr>
                <w:i/>
                <w:lang w:val="ro-RO"/>
                <w:rPrChange w:id="310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>Handbook</w:t>
            </w:r>
            <w:proofErr w:type="spellEnd"/>
            <w:r w:rsidRPr="00656427">
              <w:rPr>
                <w:i/>
                <w:lang w:val="ro-RO"/>
                <w:rPrChange w:id="311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 xml:space="preserve"> of </w:t>
            </w:r>
            <w:proofErr w:type="spellStart"/>
            <w:r w:rsidRPr="00656427">
              <w:rPr>
                <w:i/>
                <w:lang w:val="ro-RO"/>
                <w:rPrChange w:id="312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>traffic</w:t>
            </w:r>
            <w:proofErr w:type="spellEnd"/>
            <w:r w:rsidRPr="00656427">
              <w:rPr>
                <w:i/>
                <w:lang w:val="ro-RO"/>
                <w:rPrChange w:id="313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 xml:space="preserve"> </w:t>
            </w:r>
            <w:proofErr w:type="spellStart"/>
            <w:r w:rsidRPr="00656427">
              <w:rPr>
                <w:i/>
                <w:lang w:val="ro-RO"/>
                <w:rPrChange w:id="314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>psychology</w:t>
            </w:r>
            <w:proofErr w:type="spellEnd"/>
            <w:r w:rsidRPr="00656427">
              <w:rPr>
                <w:i/>
                <w:lang w:val="ro-RO"/>
                <w:rPrChange w:id="315" w:author="Coralia Sulea" w:date="2026-02-06T15:16:00Z" w16du:dateUtc="2026-02-06T13:16:00Z">
                  <w:rPr>
                    <w:i/>
                    <w:sz w:val="18"/>
                    <w:szCs w:val="18"/>
                    <w:lang w:val="ro-RO"/>
                  </w:rPr>
                </w:rPrChange>
              </w:rPr>
              <w:t xml:space="preserve">. </w:t>
            </w:r>
            <w:r w:rsidRPr="00656427">
              <w:rPr>
                <w:lang w:val="ro-RO"/>
                <w:rPrChange w:id="316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San Diego, California: Academic Press</w:t>
            </w:r>
          </w:p>
        </w:tc>
      </w:tr>
      <w:tr w:rsidR="007666C6" w:rsidRPr="00AA1D2B" w14:paraId="4604A8D1" w14:textId="77777777" w:rsidTr="001D7E19"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8F7EC" w14:textId="77777777" w:rsidR="007666C6" w:rsidRPr="00656427" w:rsidRDefault="007666C6" w:rsidP="001D7E19">
            <w:pPr>
              <w:pStyle w:val="NoSpacing"/>
              <w:rPr>
                <w:b/>
                <w:lang w:val="ro-RO"/>
              </w:rPr>
            </w:pPr>
            <w:r w:rsidRPr="00656427">
              <w:rPr>
                <w:b/>
                <w:lang w:val="ro-RO"/>
              </w:rPr>
              <w:t>7.2 Seminar / laborator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BE95B" w14:textId="77777777" w:rsidR="007666C6" w:rsidRPr="00656427" w:rsidRDefault="007666C6" w:rsidP="001D7E19">
            <w:pPr>
              <w:pStyle w:val="NoSpacing"/>
              <w:jc w:val="center"/>
              <w:rPr>
                <w:b/>
                <w:lang w:val="ro-RO"/>
              </w:rPr>
            </w:pPr>
            <w:r w:rsidRPr="00656427">
              <w:rPr>
                <w:b/>
                <w:lang w:val="ro-RO"/>
              </w:rPr>
              <w:t>Metode de predare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432FB" w14:textId="77777777" w:rsidR="007666C6" w:rsidRPr="00656427" w:rsidRDefault="007666C6" w:rsidP="001D7E19">
            <w:pPr>
              <w:pStyle w:val="NoSpacing"/>
              <w:jc w:val="center"/>
              <w:rPr>
                <w:b/>
                <w:lang w:val="ro-RO"/>
              </w:rPr>
            </w:pPr>
            <w:proofErr w:type="spellStart"/>
            <w:r w:rsidRPr="00656427">
              <w:rPr>
                <w:b/>
                <w:lang w:val="ro-RO"/>
              </w:rPr>
              <w:t>Observaţii</w:t>
            </w:r>
            <w:proofErr w:type="spellEnd"/>
          </w:p>
        </w:tc>
      </w:tr>
      <w:tr w:rsidR="007666C6" w:rsidRPr="002344CC" w14:paraId="0BFCACFA" w14:textId="77777777" w:rsidTr="001D7E19"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D2767" w14:textId="77777777" w:rsidR="007666C6" w:rsidRPr="00656427" w:rsidRDefault="007666C6" w:rsidP="001D7E19">
            <w:pPr>
              <w:pStyle w:val="NoSpacing"/>
              <w:rPr>
                <w:lang w:val="ro-RO"/>
              </w:rPr>
            </w:pPr>
            <w:r w:rsidRPr="00656427">
              <w:rPr>
                <w:lang w:val="ro-RO"/>
              </w:rPr>
              <w:t>1. Seminar introductiv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D6D37" w14:textId="77777777" w:rsidR="007666C6" w:rsidRPr="00656427" w:rsidRDefault="007666C6" w:rsidP="001D7E19">
            <w:pPr>
              <w:pStyle w:val="NoSpacing"/>
              <w:rPr>
                <w:lang w:val="ro-RO"/>
                <w:rPrChange w:id="317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lang w:val="ro-RO"/>
                <w:rPrChange w:id="318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Prelegere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A5CF" w14:textId="77777777" w:rsidR="007666C6" w:rsidRPr="00656427" w:rsidRDefault="007666C6" w:rsidP="001D7E19">
            <w:pPr>
              <w:pStyle w:val="NoSpacing"/>
              <w:rPr>
                <w:lang w:val="ro-RO"/>
                <w:rPrChange w:id="319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lang w:val="ro-RO"/>
                <w:rPrChange w:id="320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Este prezentată modalitatea de evaluare pentru seminar </w:t>
            </w:r>
            <w:proofErr w:type="spellStart"/>
            <w:r w:rsidRPr="00656427">
              <w:rPr>
                <w:lang w:val="ro-RO"/>
                <w:rPrChange w:id="321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şi</w:t>
            </w:r>
            <w:proofErr w:type="spellEnd"/>
            <w:r w:rsidRPr="00656427">
              <w:rPr>
                <w:lang w:val="ro-RO"/>
                <w:rPrChange w:id="322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toate aspectele legate de lucrarea aplicativă. </w:t>
            </w:r>
          </w:p>
        </w:tc>
      </w:tr>
      <w:tr w:rsidR="007666C6" w:rsidRPr="002344CC" w14:paraId="79A7540A" w14:textId="77777777" w:rsidTr="001D7E19"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49DD3" w14:textId="2E0FD079" w:rsidR="007666C6" w:rsidRPr="00656427" w:rsidRDefault="007666C6" w:rsidP="001D7E19">
            <w:pPr>
              <w:pStyle w:val="NoSpacing"/>
              <w:rPr>
                <w:lang w:val="ro-RO"/>
              </w:rPr>
            </w:pPr>
            <w:r w:rsidRPr="00656427">
              <w:rPr>
                <w:lang w:val="ro-RO"/>
              </w:rPr>
              <w:t xml:space="preserve">2. Exersarea </w:t>
            </w:r>
            <w:proofErr w:type="spellStart"/>
            <w:r w:rsidRPr="00656427">
              <w:rPr>
                <w:lang w:val="ro-RO"/>
              </w:rPr>
              <w:t>abilităţilor</w:t>
            </w:r>
            <w:proofErr w:type="spellEnd"/>
            <w:r w:rsidRPr="00656427">
              <w:rPr>
                <w:lang w:val="ro-RO"/>
              </w:rPr>
              <w:t xml:space="preserve"> de sintetizare a </w:t>
            </w:r>
            <w:proofErr w:type="spellStart"/>
            <w:r w:rsidRPr="00656427">
              <w:rPr>
                <w:lang w:val="ro-RO"/>
              </w:rPr>
              <w:t>informaţiilor</w:t>
            </w:r>
            <w:proofErr w:type="spellEnd"/>
            <w:r w:rsidRPr="00656427">
              <w:rPr>
                <w:lang w:val="ro-RO"/>
              </w:rPr>
              <w:t xml:space="preserve"> din câteva cercetări legate de comportamentul în trafic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7B1E5" w14:textId="77777777" w:rsidR="007666C6" w:rsidRPr="00656427" w:rsidRDefault="007666C6" w:rsidP="001D7E19">
            <w:pPr>
              <w:pStyle w:val="NoSpacing"/>
              <w:rPr>
                <w:lang w:val="ro-RO"/>
                <w:rPrChange w:id="323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proofErr w:type="spellStart"/>
            <w:r w:rsidRPr="00656427">
              <w:rPr>
                <w:lang w:val="ro-RO"/>
                <w:rPrChange w:id="324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Exerci</w:t>
            </w:r>
            <w:r w:rsidRPr="00656427">
              <w:rPr>
                <w:rFonts w:cs="Tahoma"/>
                <w:lang w:val="ro-RO"/>
                <w:rPrChange w:id="325" w:author="Coralia Sulea" w:date="2026-02-06T15:16:00Z" w16du:dateUtc="2026-02-06T13:16:00Z">
                  <w:rPr>
                    <w:rFonts w:cs="Tahoma"/>
                    <w:sz w:val="18"/>
                    <w:szCs w:val="18"/>
                    <w:lang w:val="ro-RO"/>
                  </w:rPr>
                </w:rPrChange>
              </w:rPr>
              <w:t>ţ</w:t>
            </w:r>
            <w:r w:rsidRPr="00656427">
              <w:rPr>
                <w:lang w:val="ro-RO"/>
                <w:rPrChange w:id="326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iu</w:t>
            </w:r>
            <w:proofErr w:type="spellEnd"/>
            <w:r w:rsidRPr="00656427">
              <w:rPr>
                <w:lang w:val="ro-RO"/>
                <w:rPrChange w:id="327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, studiu de caz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07CF9" w14:textId="433D6CBD" w:rsidR="007666C6" w:rsidRPr="00656427" w:rsidRDefault="007666C6" w:rsidP="001D7E19">
            <w:pPr>
              <w:pStyle w:val="NoSpacing"/>
              <w:rPr>
                <w:lang w:val="ro-RO"/>
                <w:rPrChange w:id="328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lang w:val="ro-RO"/>
                <w:rPrChange w:id="329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Asociat cursu</w:t>
            </w:r>
            <w:r w:rsidR="0008123A" w:rsidRPr="00656427">
              <w:rPr>
                <w:lang w:val="ro-RO"/>
                <w:rPrChange w:id="330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lui</w:t>
            </w:r>
            <w:r w:rsidRPr="00656427">
              <w:rPr>
                <w:lang w:val="ro-RO"/>
                <w:rPrChange w:id="331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2</w:t>
            </w:r>
          </w:p>
        </w:tc>
      </w:tr>
      <w:tr w:rsidR="005D1509" w:rsidRPr="002344CC" w14:paraId="1122AEF8" w14:textId="77777777" w:rsidTr="001D7E19"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9E19A" w14:textId="5C76DAD2" w:rsidR="005D1509" w:rsidRPr="00656427" w:rsidRDefault="005D1509" w:rsidP="005D1509">
            <w:pPr>
              <w:pStyle w:val="NoSpacing"/>
              <w:rPr>
                <w:lang w:val="ro-RO"/>
              </w:rPr>
            </w:pPr>
            <w:r w:rsidRPr="00656427">
              <w:rPr>
                <w:lang w:val="ro-RO"/>
              </w:rPr>
              <w:t>3. Discuții pe baza sarcinii de sinteză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09EF2" w14:textId="15772693" w:rsidR="005D1509" w:rsidRPr="00656427" w:rsidRDefault="005D1509" w:rsidP="005D1509">
            <w:pPr>
              <w:pStyle w:val="NoSpacing"/>
              <w:rPr>
                <w:lang w:val="ro-RO"/>
                <w:rPrChange w:id="332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lang w:val="ro-RO"/>
                <w:rPrChange w:id="333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Evaluare, conversație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E8720" w14:textId="5F61DD24" w:rsidR="005D1509" w:rsidRPr="00656427" w:rsidRDefault="005D1509" w:rsidP="005D1509">
            <w:pPr>
              <w:pStyle w:val="NoSpacing"/>
              <w:rPr>
                <w:lang w:val="ro-RO"/>
                <w:rPrChange w:id="334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lang w:val="pt-PT"/>
                <w:rPrChange w:id="335" w:author="Coralia Sulea" w:date="2026-02-06T15:16:00Z" w16du:dateUtc="2026-02-06T13:16:00Z">
                  <w:rPr>
                    <w:sz w:val="18"/>
                    <w:szCs w:val="18"/>
                    <w:lang w:val="pt-PT"/>
                  </w:rPr>
                </w:rPrChange>
              </w:rPr>
              <w:t xml:space="preserve">Masteranzii prezintă </w:t>
            </w:r>
            <w:r w:rsidR="0008123A" w:rsidRPr="00656427">
              <w:rPr>
                <w:lang w:val="pt-PT"/>
                <w:rPrChange w:id="336" w:author="Coralia Sulea" w:date="2026-02-06T15:16:00Z" w16du:dateUtc="2026-02-06T13:16:00Z">
                  <w:rPr>
                    <w:sz w:val="18"/>
                    <w:szCs w:val="18"/>
                    <w:lang w:val="pt-PT"/>
                  </w:rPr>
                </w:rPrChange>
              </w:rPr>
              <w:t>diverse aspect din sarcina de sinteză</w:t>
            </w:r>
          </w:p>
        </w:tc>
      </w:tr>
      <w:tr w:rsidR="005D1509" w:rsidRPr="002344CC" w14:paraId="7DE49E20" w14:textId="77777777" w:rsidTr="001D7E19"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FFFF1" w14:textId="73B80465" w:rsidR="005D1509" w:rsidRPr="00656427" w:rsidRDefault="0008123A" w:rsidP="005D1509">
            <w:pPr>
              <w:pStyle w:val="NoSpacing"/>
              <w:rPr>
                <w:lang w:val="ro-RO"/>
              </w:rPr>
            </w:pPr>
            <w:r w:rsidRPr="00656427">
              <w:rPr>
                <w:lang w:val="ro-RO"/>
              </w:rPr>
              <w:t>4</w:t>
            </w:r>
            <w:r w:rsidR="005D1509" w:rsidRPr="00656427">
              <w:rPr>
                <w:lang w:val="ro-RO"/>
              </w:rPr>
              <w:t xml:space="preserve">. </w:t>
            </w:r>
            <w:r w:rsidRPr="00656427">
              <w:rPr>
                <w:lang w:val="ro-RO"/>
              </w:rPr>
              <w:t xml:space="preserve">Exersarea </w:t>
            </w:r>
            <w:proofErr w:type="spellStart"/>
            <w:r w:rsidRPr="00656427">
              <w:rPr>
                <w:lang w:val="ro-RO"/>
              </w:rPr>
              <w:t>abilităţilor</w:t>
            </w:r>
            <w:proofErr w:type="spellEnd"/>
            <w:r w:rsidRPr="00656427">
              <w:rPr>
                <w:lang w:val="ro-RO"/>
              </w:rPr>
              <w:t xml:space="preserve"> de sintetizare a </w:t>
            </w:r>
            <w:proofErr w:type="spellStart"/>
            <w:r w:rsidRPr="00656427">
              <w:rPr>
                <w:lang w:val="ro-RO"/>
              </w:rPr>
              <w:t>informaţiilor</w:t>
            </w:r>
            <w:proofErr w:type="spellEnd"/>
            <w:r w:rsidRPr="00656427">
              <w:rPr>
                <w:lang w:val="ro-RO"/>
              </w:rPr>
              <w:t xml:space="preserve"> din câteva cercetări legate de comportamentul în trafic și de personalitate în context rutier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A8137" w14:textId="77777777" w:rsidR="005D1509" w:rsidRPr="00656427" w:rsidRDefault="005D1509" w:rsidP="005D1509">
            <w:pPr>
              <w:pStyle w:val="NoSpacing"/>
              <w:rPr>
                <w:lang w:val="ro-RO"/>
                <w:rPrChange w:id="337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lang w:val="ro-RO"/>
                <w:rPrChange w:id="338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Dezbatere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BEB74" w14:textId="08DDC9EC" w:rsidR="005D1509" w:rsidRPr="00656427" w:rsidRDefault="005D1509" w:rsidP="005D1509">
            <w:pPr>
              <w:pStyle w:val="NoSpacing"/>
              <w:rPr>
                <w:lang w:val="ro-RO"/>
                <w:rPrChange w:id="339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lang w:val="ro-RO"/>
                <w:rPrChange w:id="340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Asociat cursu</w:t>
            </w:r>
            <w:r w:rsidR="0008123A" w:rsidRPr="00656427">
              <w:rPr>
                <w:lang w:val="ro-RO"/>
                <w:rPrChange w:id="341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lui</w:t>
            </w:r>
            <w:r w:rsidRPr="00656427">
              <w:rPr>
                <w:lang w:val="ro-RO"/>
                <w:rPrChange w:id="342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3</w:t>
            </w:r>
          </w:p>
        </w:tc>
      </w:tr>
      <w:tr w:rsidR="00DD47A8" w:rsidRPr="002344CC" w14:paraId="28C1EBC0" w14:textId="77777777" w:rsidTr="001D7E19"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A7ED6F" w14:textId="382C1840" w:rsidR="00DD47A8" w:rsidRPr="00656427" w:rsidRDefault="00DD47A8" w:rsidP="005D1509">
            <w:pPr>
              <w:pStyle w:val="NoSpacing"/>
              <w:rPr>
                <w:lang w:val="ro-RO"/>
              </w:rPr>
            </w:pPr>
            <w:r w:rsidRPr="00656427">
              <w:rPr>
                <w:lang w:val="ro-RO"/>
              </w:rPr>
              <w:t>5. Sarcina de dezbatere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4C82BC" w14:textId="38ECF12B" w:rsidR="00DD47A8" w:rsidRPr="00656427" w:rsidRDefault="00DD47A8" w:rsidP="005D1509">
            <w:pPr>
              <w:pStyle w:val="NoSpacing"/>
              <w:rPr>
                <w:lang w:val="ro-RO"/>
                <w:rPrChange w:id="343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lang w:val="ro-RO"/>
                <w:rPrChange w:id="344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Evaluare, conversație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401DBF" w14:textId="59379B6E" w:rsidR="00DD47A8" w:rsidRPr="00656427" w:rsidRDefault="00DD47A8" w:rsidP="005D1509">
            <w:pPr>
              <w:rPr>
                <w:rFonts w:ascii="Calibri" w:hAnsi="Calibri"/>
                <w:sz w:val="22"/>
                <w:szCs w:val="22"/>
                <w:rPrChange w:id="345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</w:pPr>
            <w:r w:rsidRPr="00656427">
              <w:rPr>
                <w:rFonts w:ascii="Calibri" w:hAnsi="Calibri"/>
                <w:sz w:val="22"/>
                <w:szCs w:val="22"/>
                <w:rPrChange w:id="346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Masteranzii realizează sarcina de dezbatere</w:t>
            </w:r>
          </w:p>
        </w:tc>
      </w:tr>
      <w:tr w:rsidR="00DD47A8" w:rsidRPr="002344CC" w14:paraId="196C6B5A" w14:textId="77777777" w:rsidTr="001D7E19"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592F1C" w14:textId="79CC4446" w:rsidR="00DD47A8" w:rsidRPr="00656427" w:rsidRDefault="00DD47A8" w:rsidP="005D1509">
            <w:pPr>
              <w:pStyle w:val="NoSpacing"/>
              <w:rPr>
                <w:lang w:val="ro-RO"/>
              </w:rPr>
            </w:pPr>
            <w:r w:rsidRPr="00656427">
              <w:rPr>
                <w:lang w:val="ro-RO"/>
              </w:rPr>
              <w:t>6. Sarcina de dezbatere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270F056" w14:textId="012A45B1" w:rsidR="00DD47A8" w:rsidRPr="00656427" w:rsidRDefault="00DD47A8" w:rsidP="005D1509">
            <w:pPr>
              <w:pStyle w:val="NoSpacing"/>
              <w:rPr>
                <w:lang w:val="ro-RO"/>
                <w:rPrChange w:id="347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lang w:val="ro-RO"/>
                <w:rPrChange w:id="348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Evaluare, conversație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C0B855" w14:textId="19B62598" w:rsidR="00DD47A8" w:rsidRPr="00656427" w:rsidRDefault="00422818" w:rsidP="005D1509">
            <w:pPr>
              <w:rPr>
                <w:rFonts w:ascii="Calibri" w:hAnsi="Calibri"/>
                <w:sz w:val="22"/>
                <w:szCs w:val="22"/>
                <w:rPrChange w:id="349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</w:pPr>
            <w:r w:rsidRPr="00656427">
              <w:rPr>
                <w:rFonts w:ascii="Calibri" w:hAnsi="Calibri"/>
                <w:sz w:val="22"/>
                <w:szCs w:val="22"/>
                <w:rPrChange w:id="350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Masteranzii realizează sarcina de dezbatere</w:t>
            </w:r>
          </w:p>
        </w:tc>
      </w:tr>
      <w:tr w:rsidR="00DD47A8" w:rsidRPr="002344CC" w14:paraId="444D56A4" w14:textId="77777777" w:rsidTr="001D7E19"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80DA04" w14:textId="2C641B3B" w:rsidR="00DD47A8" w:rsidRPr="00656427" w:rsidRDefault="00DD47A8" w:rsidP="005D1509">
            <w:pPr>
              <w:pStyle w:val="NoSpacing"/>
              <w:rPr>
                <w:lang w:val="ro-RO"/>
              </w:rPr>
            </w:pPr>
            <w:r w:rsidRPr="00656427">
              <w:rPr>
                <w:lang w:val="ro-RO"/>
              </w:rPr>
              <w:t>7. Sarcina de dezbatere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D38AE48" w14:textId="4DC045C1" w:rsidR="00DD47A8" w:rsidRPr="00656427" w:rsidRDefault="00DD47A8" w:rsidP="005D1509">
            <w:pPr>
              <w:pStyle w:val="NoSpacing"/>
              <w:rPr>
                <w:lang w:val="ro-RO"/>
                <w:rPrChange w:id="351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lang w:val="ro-RO"/>
                <w:rPrChange w:id="352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Evaluare, conversație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82F067" w14:textId="7BCCFECC" w:rsidR="00DD47A8" w:rsidRPr="00656427" w:rsidRDefault="00422818" w:rsidP="005D1509">
            <w:pPr>
              <w:rPr>
                <w:rFonts w:ascii="Calibri" w:hAnsi="Calibri"/>
                <w:sz w:val="22"/>
                <w:szCs w:val="22"/>
                <w:rPrChange w:id="353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</w:pPr>
            <w:r w:rsidRPr="00656427">
              <w:rPr>
                <w:rFonts w:ascii="Calibri" w:hAnsi="Calibri"/>
                <w:sz w:val="22"/>
                <w:szCs w:val="22"/>
                <w:rPrChange w:id="354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Masteranzii realizează sarcina de dezbatere</w:t>
            </w:r>
          </w:p>
        </w:tc>
      </w:tr>
      <w:tr w:rsidR="00DD47A8" w:rsidRPr="002344CC" w14:paraId="1C72DF34" w14:textId="77777777" w:rsidTr="001D7E19"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FD2009" w14:textId="0EC471C4" w:rsidR="00DD47A8" w:rsidRPr="00656427" w:rsidRDefault="00DD47A8" w:rsidP="005D1509">
            <w:pPr>
              <w:pStyle w:val="NoSpacing"/>
              <w:rPr>
                <w:lang w:val="ro-RO"/>
              </w:rPr>
            </w:pPr>
            <w:r w:rsidRPr="00656427">
              <w:rPr>
                <w:lang w:val="ro-RO"/>
              </w:rPr>
              <w:t>8. Sarcina de dezbatere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7C2B2AA" w14:textId="6440EEA1" w:rsidR="00DD47A8" w:rsidRPr="00656427" w:rsidRDefault="00DD47A8" w:rsidP="005D1509">
            <w:pPr>
              <w:pStyle w:val="NoSpacing"/>
              <w:rPr>
                <w:lang w:val="ro-RO"/>
                <w:rPrChange w:id="355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lang w:val="ro-RO"/>
                <w:rPrChange w:id="356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Evaluare, conversație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4D02D7" w14:textId="0257DC5D" w:rsidR="00DD47A8" w:rsidRPr="00656427" w:rsidRDefault="00422818" w:rsidP="005D1509">
            <w:pPr>
              <w:rPr>
                <w:rFonts w:ascii="Calibri" w:hAnsi="Calibri"/>
                <w:sz w:val="22"/>
                <w:szCs w:val="22"/>
                <w:rPrChange w:id="357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</w:pPr>
            <w:r w:rsidRPr="00656427">
              <w:rPr>
                <w:rFonts w:ascii="Calibri" w:hAnsi="Calibri"/>
                <w:sz w:val="22"/>
                <w:szCs w:val="22"/>
                <w:rPrChange w:id="358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Masteranzii realizează sarcina de dezbatere</w:t>
            </w:r>
          </w:p>
        </w:tc>
      </w:tr>
      <w:tr w:rsidR="00DD47A8" w:rsidRPr="002344CC" w14:paraId="5E10AC22" w14:textId="77777777" w:rsidTr="001D7E19"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415CA6" w14:textId="257D76A1" w:rsidR="00DD47A8" w:rsidRPr="00656427" w:rsidRDefault="00DD47A8" w:rsidP="005D1509">
            <w:pPr>
              <w:pStyle w:val="NoSpacing"/>
              <w:rPr>
                <w:lang w:val="ro-RO"/>
              </w:rPr>
            </w:pPr>
            <w:r w:rsidRPr="00656427">
              <w:rPr>
                <w:lang w:val="ro-RO"/>
              </w:rPr>
              <w:t>9. Sarcina de dezbatere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F8C3F51" w14:textId="2A0F82E9" w:rsidR="00DD47A8" w:rsidRPr="00656427" w:rsidRDefault="00DD47A8" w:rsidP="005D1509">
            <w:pPr>
              <w:pStyle w:val="NoSpacing"/>
              <w:rPr>
                <w:lang w:val="ro-RO"/>
                <w:rPrChange w:id="359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lang w:val="ro-RO"/>
                <w:rPrChange w:id="360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Evaluare, conversație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65FFBC" w14:textId="7FAD7FD2" w:rsidR="00DD47A8" w:rsidRPr="00656427" w:rsidRDefault="00422818" w:rsidP="005D1509">
            <w:pPr>
              <w:rPr>
                <w:rFonts w:ascii="Calibri" w:hAnsi="Calibri"/>
                <w:sz w:val="22"/>
                <w:szCs w:val="22"/>
                <w:rPrChange w:id="361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</w:pPr>
            <w:r w:rsidRPr="00656427">
              <w:rPr>
                <w:rFonts w:ascii="Calibri" w:hAnsi="Calibri"/>
                <w:sz w:val="22"/>
                <w:szCs w:val="22"/>
                <w:rPrChange w:id="362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Masteranzii realizează sarcina de dezbatere</w:t>
            </w:r>
          </w:p>
        </w:tc>
      </w:tr>
      <w:tr w:rsidR="005D1509" w:rsidRPr="002344CC" w14:paraId="5D95281D" w14:textId="77777777" w:rsidTr="001D7E19"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931B6C" w14:textId="292A6EA2" w:rsidR="005D1509" w:rsidRPr="00656427" w:rsidRDefault="00DD47A8" w:rsidP="005D1509">
            <w:pPr>
              <w:pStyle w:val="NoSpacing"/>
              <w:rPr>
                <w:lang w:val="ro-RO"/>
              </w:rPr>
            </w:pPr>
            <w:r w:rsidRPr="00656427">
              <w:rPr>
                <w:lang w:val="ro-RO"/>
              </w:rPr>
              <w:t>10</w:t>
            </w:r>
            <w:r w:rsidR="005D1509" w:rsidRPr="00656427">
              <w:rPr>
                <w:lang w:val="ro-RO"/>
              </w:rPr>
              <w:t xml:space="preserve">. Exersarea </w:t>
            </w:r>
            <w:proofErr w:type="spellStart"/>
            <w:r w:rsidR="005D1509" w:rsidRPr="00656427">
              <w:rPr>
                <w:lang w:val="ro-RO"/>
              </w:rPr>
              <w:t>abilităţilor</w:t>
            </w:r>
            <w:proofErr w:type="spellEnd"/>
            <w:r w:rsidR="005D1509" w:rsidRPr="00656427">
              <w:rPr>
                <w:lang w:val="ro-RO"/>
              </w:rPr>
              <w:t xml:space="preserve"> de a lucra cu baterile </w:t>
            </w:r>
            <w:proofErr w:type="spellStart"/>
            <w:r w:rsidR="005D1509" w:rsidRPr="00656427">
              <w:rPr>
                <w:lang w:val="ro-RO"/>
              </w:rPr>
              <w:t>Psitest</w:t>
            </w:r>
            <w:proofErr w:type="spellEnd"/>
            <w:r w:rsidR="005D1509" w:rsidRPr="00656427">
              <w:rPr>
                <w:lang w:val="ro-RO"/>
              </w:rPr>
              <w:t xml:space="preserve"> Cabinet și </w:t>
            </w:r>
            <w:proofErr w:type="spellStart"/>
            <w:r w:rsidR="005D1509" w:rsidRPr="00656427">
              <w:rPr>
                <w:lang w:val="ro-RO"/>
              </w:rPr>
              <w:t>Vienna</w:t>
            </w:r>
            <w:proofErr w:type="spellEnd"/>
            <w:r w:rsidR="005D1509" w:rsidRPr="00656427">
              <w:rPr>
                <w:lang w:val="ro-RO"/>
              </w:rPr>
              <w:t xml:space="preserve"> Test </w:t>
            </w:r>
            <w:proofErr w:type="spellStart"/>
            <w:r w:rsidR="005D1509" w:rsidRPr="00656427">
              <w:rPr>
                <w:lang w:val="ro-RO"/>
              </w:rPr>
              <w:t>System</w:t>
            </w:r>
            <w:proofErr w:type="spellEnd"/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48FEA5C" w14:textId="77777777" w:rsidR="005D1509" w:rsidRPr="00656427" w:rsidRDefault="005D1509" w:rsidP="005D1509">
            <w:pPr>
              <w:pStyle w:val="NoSpacing"/>
              <w:rPr>
                <w:lang w:val="ro-RO"/>
                <w:rPrChange w:id="363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proofErr w:type="spellStart"/>
            <w:r w:rsidRPr="00656427">
              <w:rPr>
                <w:lang w:val="ro-RO"/>
                <w:rPrChange w:id="364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Exerci</w:t>
            </w:r>
            <w:r w:rsidRPr="00656427">
              <w:rPr>
                <w:rFonts w:cs="Tahoma"/>
                <w:lang w:val="ro-RO"/>
                <w:rPrChange w:id="365" w:author="Coralia Sulea" w:date="2026-02-06T15:16:00Z" w16du:dateUtc="2026-02-06T13:16:00Z">
                  <w:rPr>
                    <w:rFonts w:cs="Tahoma"/>
                    <w:sz w:val="18"/>
                    <w:szCs w:val="18"/>
                    <w:lang w:val="ro-RO"/>
                  </w:rPr>
                </w:rPrChange>
              </w:rPr>
              <w:t>ţ</w:t>
            </w:r>
            <w:r w:rsidRPr="00656427">
              <w:rPr>
                <w:lang w:val="ro-RO"/>
                <w:rPrChange w:id="366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iu</w:t>
            </w:r>
            <w:proofErr w:type="spellEnd"/>
            <w:r w:rsidRPr="00656427">
              <w:rPr>
                <w:lang w:val="ro-RO"/>
                <w:rPrChange w:id="367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, studiu de caz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1E8304" w14:textId="77777777" w:rsidR="005D1509" w:rsidRPr="00656427" w:rsidRDefault="005D1509" w:rsidP="005D1509">
            <w:pPr>
              <w:rPr>
                <w:rFonts w:ascii="Calibri" w:hAnsi="Calibri"/>
                <w:sz w:val="22"/>
                <w:szCs w:val="22"/>
                <w:rPrChange w:id="368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</w:pPr>
            <w:r w:rsidRPr="00656427">
              <w:rPr>
                <w:rFonts w:ascii="Calibri" w:hAnsi="Calibri"/>
                <w:sz w:val="22"/>
                <w:szCs w:val="22"/>
                <w:rPrChange w:id="369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Asociat cursului 4</w:t>
            </w:r>
          </w:p>
        </w:tc>
      </w:tr>
      <w:tr w:rsidR="005D1509" w:rsidRPr="002344CC" w14:paraId="46610811" w14:textId="77777777" w:rsidTr="001D7E19"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30BD86" w14:textId="262C2215" w:rsidR="005D1509" w:rsidRPr="00656427" w:rsidRDefault="00DD47A8" w:rsidP="005D1509">
            <w:pPr>
              <w:pStyle w:val="NoSpacing"/>
              <w:rPr>
                <w:lang w:val="ro-RO"/>
              </w:rPr>
            </w:pPr>
            <w:r w:rsidRPr="00656427">
              <w:rPr>
                <w:lang w:val="ro-RO"/>
              </w:rPr>
              <w:t>11</w:t>
            </w:r>
            <w:r w:rsidR="005D1509" w:rsidRPr="00656427">
              <w:rPr>
                <w:lang w:val="ro-RO"/>
              </w:rPr>
              <w:t xml:space="preserve">. Exersarea </w:t>
            </w:r>
            <w:proofErr w:type="spellStart"/>
            <w:r w:rsidR="005D1509" w:rsidRPr="00656427">
              <w:rPr>
                <w:lang w:val="ro-RO"/>
              </w:rPr>
              <w:t>abilităţilor</w:t>
            </w:r>
            <w:proofErr w:type="spellEnd"/>
            <w:r w:rsidR="005D1509" w:rsidRPr="00656427">
              <w:rPr>
                <w:lang w:val="ro-RO"/>
              </w:rPr>
              <w:t xml:space="preserve"> de a lucra cu probele de tip self-report pentru comportamentul în trafic și personalitate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EE3811D" w14:textId="77777777" w:rsidR="005D1509" w:rsidRPr="00656427" w:rsidRDefault="005D1509" w:rsidP="005D1509">
            <w:pPr>
              <w:pStyle w:val="NoSpacing"/>
              <w:rPr>
                <w:lang w:val="ro-RO"/>
                <w:rPrChange w:id="370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proofErr w:type="spellStart"/>
            <w:r w:rsidRPr="00656427">
              <w:rPr>
                <w:lang w:val="ro-RO"/>
                <w:rPrChange w:id="371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Exerci</w:t>
            </w:r>
            <w:r w:rsidRPr="00656427">
              <w:rPr>
                <w:rFonts w:cs="Tahoma"/>
                <w:lang w:val="ro-RO"/>
                <w:rPrChange w:id="372" w:author="Coralia Sulea" w:date="2026-02-06T15:16:00Z" w16du:dateUtc="2026-02-06T13:16:00Z">
                  <w:rPr>
                    <w:rFonts w:cs="Tahoma"/>
                    <w:sz w:val="18"/>
                    <w:szCs w:val="18"/>
                    <w:lang w:val="ro-RO"/>
                  </w:rPr>
                </w:rPrChange>
              </w:rPr>
              <w:t>ţ</w:t>
            </w:r>
            <w:r w:rsidRPr="00656427">
              <w:rPr>
                <w:lang w:val="ro-RO"/>
                <w:rPrChange w:id="373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iu</w:t>
            </w:r>
            <w:proofErr w:type="spellEnd"/>
            <w:r w:rsidRPr="00656427">
              <w:rPr>
                <w:lang w:val="ro-RO"/>
                <w:rPrChange w:id="374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, studiu de caz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DD21A9" w14:textId="77777777" w:rsidR="005D1509" w:rsidRPr="00656427" w:rsidRDefault="005D1509" w:rsidP="005D1509">
            <w:pPr>
              <w:rPr>
                <w:rFonts w:ascii="Calibri" w:hAnsi="Calibri"/>
                <w:sz w:val="22"/>
                <w:szCs w:val="22"/>
                <w:rPrChange w:id="375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</w:pPr>
            <w:r w:rsidRPr="00656427">
              <w:rPr>
                <w:rFonts w:ascii="Calibri" w:hAnsi="Calibri"/>
                <w:sz w:val="22"/>
                <w:szCs w:val="22"/>
                <w:rPrChange w:id="376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Asociat cursului 5</w:t>
            </w:r>
          </w:p>
        </w:tc>
      </w:tr>
      <w:tr w:rsidR="005D1509" w:rsidRPr="002344CC" w14:paraId="09F1FD0B" w14:textId="77777777" w:rsidTr="001D7E19"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468FC4" w14:textId="0FE69609" w:rsidR="005D1509" w:rsidRPr="00656427" w:rsidRDefault="00DD47A8" w:rsidP="005D1509">
            <w:pPr>
              <w:pStyle w:val="NoSpacing"/>
              <w:rPr>
                <w:lang w:val="ro-RO"/>
              </w:rPr>
            </w:pPr>
            <w:r w:rsidRPr="00656427">
              <w:rPr>
                <w:lang w:val="ro-RO"/>
              </w:rPr>
              <w:t>12</w:t>
            </w:r>
            <w:r w:rsidR="00B0580D" w:rsidRPr="00656427">
              <w:rPr>
                <w:lang w:val="ro-RO"/>
              </w:rPr>
              <w:t>. Discutarea metodologiei alese pentru realizarea lucrării aplicative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F062632" w14:textId="17646418" w:rsidR="005D1509" w:rsidRPr="00656427" w:rsidRDefault="00B0580D" w:rsidP="005D1509">
            <w:pPr>
              <w:pStyle w:val="NoSpacing"/>
              <w:rPr>
                <w:lang w:val="ro-RO"/>
                <w:rPrChange w:id="377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lang w:val="ro-RO"/>
                <w:rPrChange w:id="378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Prelegere, </w:t>
            </w:r>
            <w:proofErr w:type="spellStart"/>
            <w:r w:rsidRPr="00656427">
              <w:rPr>
                <w:lang w:val="ro-RO"/>
                <w:rPrChange w:id="379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conversaţie</w:t>
            </w:r>
            <w:proofErr w:type="spellEnd"/>
            <w:r w:rsidRPr="00656427">
              <w:rPr>
                <w:lang w:val="ro-RO"/>
                <w:rPrChange w:id="380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,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F43DC1" w14:textId="3C838446" w:rsidR="005D1509" w:rsidRPr="00656427" w:rsidRDefault="00B0580D" w:rsidP="005D1509">
            <w:pPr>
              <w:rPr>
                <w:rFonts w:ascii="Calibri" w:hAnsi="Calibri"/>
                <w:sz w:val="22"/>
                <w:szCs w:val="22"/>
                <w:rPrChange w:id="381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</w:pPr>
            <w:r w:rsidRPr="00656427">
              <w:rPr>
                <w:rFonts w:ascii="Calibri" w:hAnsi="Calibri"/>
                <w:sz w:val="22"/>
                <w:szCs w:val="22"/>
                <w:rPrChange w:id="382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Este discutată metodologia pe care masteranzii doresc să o folosească în lucrarea aplicativă. Masteranzii primesc feedback.</w:t>
            </w:r>
          </w:p>
        </w:tc>
      </w:tr>
      <w:tr w:rsidR="005D1509" w:rsidRPr="002344CC" w14:paraId="64A64D6B" w14:textId="77777777" w:rsidTr="001D7E19"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7F4C72" w14:textId="48DDA3B4" w:rsidR="005D1509" w:rsidRPr="00656427" w:rsidRDefault="00DD47A8" w:rsidP="005D1509">
            <w:pPr>
              <w:pStyle w:val="NoSpacing"/>
              <w:rPr>
                <w:lang w:val="ro-RO"/>
              </w:rPr>
            </w:pPr>
            <w:r w:rsidRPr="00656427">
              <w:rPr>
                <w:lang w:val="ro-RO"/>
              </w:rPr>
              <w:t>1</w:t>
            </w:r>
            <w:r w:rsidR="00B0580D" w:rsidRPr="00656427">
              <w:rPr>
                <w:lang w:val="ro-RO"/>
              </w:rPr>
              <w:t>3</w:t>
            </w:r>
            <w:r w:rsidR="005D1509" w:rsidRPr="00656427">
              <w:rPr>
                <w:lang w:val="ro-RO"/>
              </w:rPr>
              <w:t xml:space="preserve">. </w:t>
            </w:r>
            <w:r w:rsidR="00B0580D" w:rsidRPr="00656427">
              <w:rPr>
                <w:lang w:val="ro-RO"/>
              </w:rPr>
              <w:t xml:space="preserve">Pregătire test 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5A463D8" w14:textId="5662AE29" w:rsidR="005D1509" w:rsidRPr="00656427" w:rsidRDefault="00B0580D" w:rsidP="005D1509">
            <w:pPr>
              <w:pStyle w:val="NoSpacing"/>
              <w:rPr>
                <w:lang w:val="ro-RO"/>
                <w:rPrChange w:id="383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proofErr w:type="spellStart"/>
            <w:r w:rsidRPr="00656427">
              <w:rPr>
                <w:lang w:val="ro-RO"/>
                <w:rPrChange w:id="384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Exerci</w:t>
            </w:r>
            <w:r w:rsidRPr="00656427">
              <w:rPr>
                <w:rFonts w:cs="Tahoma"/>
                <w:lang w:val="ro-RO"/>
                <w:rPrChange w:id="385" w:author="Coralia Sulea" w:date="2026-02-06T15:16:00Z" w16du:dateUtc="2026-02-06T13:16:00Z">
                  <w:rPr>
                    <w:rFonts w:cs="Tahoma"/>
                    <w:sz w:val="18"/>
                    <w:szCs w:val="18"/>
                    <w:lang w:val="ro-RO"/>
                  </w:rPr>
                </w:rPrChange>
              </w:rPr>
              <w:t>ţ</w:t>
            </w:r>
            <w:r w:rsidRPr="00656427">
              <w:rPr>
                <w:lang w:val="ro-RO"/>
                <w:rPrChange w:id="386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iu</w:t>
            </w:r>
            <w:proofErr w:type="spellEnd"/>
            <w:r w:rsidRPr="00656427">
              <w:rPr>
                <w:lang w:val="ro-RO"/>
                <w:rPrChange w:id="387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, studiu de caz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97124F" w14:textId="70CD999F" w:rsidR="005D1509" w:rsidRPr="00656427" w:rsidRDefault="00B0580D" w:rsidP="005D1509">
            <w:pPr>
              <w:rPr>
                <w:rFonts w:ascii="Calibri" w:hAnsi="Calibri"/>
                <w:sz w:val="22"/>
                <w:szCs w:val="22"/>
                <w:rPrChange w:id="388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</w:pPr>
            <w:r w:rsidRPr="00656427">
              <w:rPr>
                <w:rFonts w:ascii="Calibri" w:hAnsi="Calibri"/>
                <w:sz w:val="22"/>
                <w:szCs w:val="22"/>
                <w:rPrChange w:id="389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 xml:space="preserve">Este realizată o aplicație similară cu testul studiilor de caz. Masteranzii lucrează în grupuri de </w:t>
            </w:r>
            <w:r w:rsidR="00EE1A20" w:rsidRPr="00656427">
              <w:rPr>
                <w:rFonts w:ascii="Calibri" w:hAnsi="Calibri"/>
                <w:sz w:val="22"/>
                <w:szCs w:val="22"/>
                <w:rPrChange w:id="390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 xml:space="preserve">câte </w:t>
            </w:r>
            <w:r w:rsidRPr="00656427">
              <w:rPr>
                <w:rFonts w:ascii="Calibri" w:hAnsi="Calibri"/>
                <w:sz w:val="22"/>
                <w:szCs w:val="22"/>
                <w:rPrChange w:id="391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3-4.</w:t>
            </w:r>
          </w:p>
        </w:tc>
      </w:tr>
      <w:tr w:rsidR="005D1509" w:rsidRPr="002344CC" w14:paraId="3A2BA05A" w14:textId="77777777" w:rsidTr="001D7E19"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F4F137" w14:textId="002440AC" w:rsidR="005D1509" w:rsidRPr="00656427" w:rsidRDefault="005D1509" w:rsidP="005D1509">
            <w:pPr>
              <w:pStyle w:val="NoSpacing"/>
              <w:rPr>
                <w:lang w:val="ro-RO"/>
              </w:rPr>
            </w:pPr>
            <w:r w:rsidRPr="00656427">
              <w:rPr>
                <w:lang w:val="ro-RO"/>
              </w:rPr>
              <w:t>14. Testul studiilor de caz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D6A1AD" w14:textId="77777777" w:rsidR="005D1509" w:rsidRPr="00656427" w:rsidRDefault="005D1509" w:rsidP="005D1509">
            <w:pPr>
              <w:pStyle w:val="NoSpacing"/>
              <w:rPr>
                <w:lang w:val="ro-RO"/>
                <w:rPrChange w:id="392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</w:pPr>
            <w:r w:rsidRPr="00656427">
              <w:rPr>
                <w:lang w:val="ro-RO"/>
                <w:rPrChange w:id="393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Evaluare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052365" w14:textId="77777777" w:rsidR="005D1509" w:rsidRPr="00656427" w:rsidRDefault="005D1509" w:rsidP="005D1509">
            <w:pPr>
              <w:rPr>
                <w:rFonts w:ascii="Calibri" w:hAnsi="Calibri"/>
                <w:sz w:val="22"/>
                <w:szCs w:val="22"/>
                <w:rPrChange w:id="394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</w:pPr>
            <w:r w:rsidRPr="00656427">
              <w:rPr>
                <w:rFonts w:ascii="Calibri" w:hAnsi="Calibri"/>
                <w:sz w:val="22"/>
                <w:szCs w:val="22"/>
                <w:rPrChange w:id="395" w:author="Coralia Sulea" w:date="2026-02-06T15:16:00Z" w16du:dateUtc="2026-02-06T13:16:00Z">
                  <w:rPr>
                    <w:rFonts w:ascii="Calibri" w:hAnsi="Calibri"/>
                    <w:sz w:val="18"/>
                    <w:szCs w:val="18"/>
                  </w:rPr>
                </w:rPrChange>
              </w:rPr>
              <w:t>Masteranzii realizează sarcina studiilor de caz</w:t>
            </w:r>
          </w:p>
        </w:tc>
      </w:tr>
      <w:tr w:rsidR="005D1509" w:rsidRPr="00307A66" w14:paraId="3F802557" w14:textId="77777777" w:rsidTr="001D7E19"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37230" w14:textId="77777777" w:rsidR="005D1509" w:rsidRPr="00656427" w:rsidRDefault="005D1509" w:rsidP="005D1509">
            <w:pPr>
              <w:pStyle w:val="NoSpacing"/>
              <w:rPr>
                <w:b/>
                <w:lang w:val="ro-RO"/>
              </w:rPr>
            </w:pPr>
            <w:r w:rsidRPr="00656427">
              <w:rPr>
                <w:b/>
                <w:lang w:val="ro-RO"/>
              </w:rPr>
              <w:t>Bibliografie:</w:t>
            </w:r>
          </w:p>
          <w:p w14:paraId="1D307EF2" w14:textId="77777777" w:rsidR="005D1509" w:rsidRPr="00656427" w:rsidRDefault="005D1509" w:rsidP="005D1509">
            <w:pPr>
              <w:pStyle w:val="NoSpacing"/>
              <w:rPr>
                <w:lang w:val="pt-PT"/>
                <w:rPrChange w:id="396" w:author="Coralia Sulea" w:date="2026-02-06T15:16:00Z" w16du:dateUtc="2026-02-06T13:16:00Z">
                  <w:rPr>
                    <w:sz w:val="18"/>
                    <w:szCs w:val="18"/>
                    <w:lang w:val="pt-PT"/>
                  </w:rPr>
                </w:rPrChange>
              </w:rPr>
            </w:pPr>
            <w:r w:rsidRPr="00656427">
              <w:rPr>
                <w:lang w:val="pt-PT"/>
                <w:rPrChange w:id="397" w:author="Coralia Sulea" w:date="2026-02-06T15:16:00Z" w16du:dateUtc="2026-02-06T13:16:00Z">
                  <w:rPr>
                    <w:sz w:val="18"/>
                    <w:szCs w:val="18"/>
                    <w:lang w:val="pt-PT"/>
                  </w:rPr>
                </w:rPrChange>
              </w:rPr>
              <w:t xml:space="preserve">Havârneanu, G (2013). </w:t>
            </w:r>
            <w:r w:rsidRPr="00656427">
              <w:rPr>
                <w:i/>
                <w:lang w:val="pt-PT"/>
                <w:rPrChange w:id="398" w:author="Coralia Sulea" w:date="2026-02-06T15:16:00Z" w16du:dateUtc="2026-02-06T13:16:00Z">
                  <w:rPr>
                    <w:i/>
                    <w:sz w:val="18"/>
                    <w:szCs w:val="18"/>
                    <w:lang w:val="pt-PT"/>
                  </w:rPr>
                </w:rPrChange>
              </w:rPr>
              <w:t xml:space="preserve">Psihologia transporturilor. O perspectivă psihosocială. </w:t>
            </w:r>
            <w:r w:rsidRPr="00656427">
              <w:rPr>
                <w:lang w:val="pt-PT"/>
                <w:rPrChange w:id="399" w:author="Coralia Sulea" w:date="2026-02-06T15:16:00Z" w16du:dateUtc="2026-02-06T13:16:00Z">
                  <w:rPr>
                    <w:sz w:val="18"/>
                    <w:szCs w:val="18"/>
                    <w:lang w:val="pt-PT"/>
                  </w:rPr>
                </w:rPrChange>
              </w:rPr>
              <w:t>Iaşi: Editura Polirom .</w:t>
            </w:r>
          </w:p>
          <w:p w14:paraId="6882C5C8" w14:textId="77777777" w:rsidR="005D1509" w:rsidRPr="00656427" w:rsidRDefault="005D1509" w:rsidP="005D1509">
            <w:pPr>
              <w:pStyle w:val="NoSpacing"/>
              <w:rPr>
                <w:lang w:val="pt-PT"/>
                <w:rPrChange w:id="400" w:author="Coralia Sulea" w:date="2026-02-06T15:16:00Z" w16du:dateUtc="2026-02-06T13:16:00Z">
                  <w:rPr>
                    <w:sz w:val="18"/>
                    <w:szCs w:val="18"/>
                    <w:lang w:val="pt-PT"/>
                  </w:rPr>
                </w:rPrChange>
              </w:rPr>
            </w:pPr>
            <w:r w:rsidRPr="00656427">
              <w:rPr>
                <w:lang w:val="pt-PT"/>
                <w:rPrChange w:id="401" w:author="Coralia Sulea" w:date="2026-02-06T15:16:00Z" w16du:dateUtc="2026-02-06T13:16:00Z">
                  <w:rPr>
                    <w:sz w:val="18"/>
                    <w:szCs w:val="18"/>
                    <w:lang w:val="pt-PT"/>
                  </w:rPr>
                </w:rPrChange>
              </w:rPr>
              <w:t xml:space="preserve">Sârbescu, P. (2024). </w:t>
            </w:r>
            <w:r w:rsidRPr="00656427">
              <w:rPr>
                <w:i/>
                <w:lang w:val="pt-PT"/>
                <w:rPrChange w:id="402" w:author="Coralia Sulea" w:date="2026-02-06T15:16:00Z" w16du:dateUtc="2026-02-06T13:16:00Z">
                  <w:rPr>
                    <w:i/>
                    <w:sz w:val="18"/>
                    <w:szCs w:val="18"/>
                    <w:lang w:val="pt-PT"/>
                  </w:rPr>
                </w:rPrChange>
              </w:rPr>
              <w:t>Suport de curs</w:t>
            </w:r>
            <w:r w:rsidRPr="00656427">
              <w:rPr>
                <w:lang w:val="pt-PT"/>
                <w:rPrChange w:id="403" w:author="Coralia Sulea" w:date="2026-02-06T15:16:00Z" w16du:dateUtc="2026-02-06T13:16:00Z">
                  <w:rPr>
                    <w:sz w:val="18"/>
                    <w:szCs w:val="18"/>
                    <w:lang w:val="pt-PT"/>
                  </w:rPr>
                </w:rPrChange>
              </w:rPr>
              <w:t>.</w:t>
            </w:r>
          </w:p>
          <w:p w14:paraId="7BEA6883" w14:textId="77777777" w:rsidR="005D1509" w:rsidRPr="00656427" w:rsidRDefault="005D1509" w:rsidP="005D1509">
            <w:pPr>
              <w:pStyle w:val="NoSpacing"/>
              <w:rPr>
                <w:rPrChange w:id="404" w:author="Coralia Sulea" w:date="2026-02-06T15:16:00Z" w16du:dateUtc="2026-02-06T13:16:00Z">
                  <w:rPr>
                    <w:sz w:val="18"/>
                    <w:szCs w:val="18"/>
                  </w:rPr>
                </w:rPrChange>
              </w:rPr>
            </w:pPr>
            <w:r w:rsidRPr="00656427">
              <w:rPr>
                <w:rPrChange w:id="405" w:author="Coralia Sulea" w:date="2026-02-06T15:16:00Z" w16du:dateUtc="2026-02-06T13:16:00Z">
                  <w:rPr>
                    <w:sz w:val="18"/>
                    <w:szCs w:val="18"/>
                  </w:rPr>
                </w:rPrChange>
              </w:rPr>
              <w:t xml:space="preserve">B. A. Porter (ed.), (2011). </w:t>
            </w:r>
            <w:r w:rsidRPr="00656427">
              <w:rPr>
                <w:i/>
                <w:rPrChange w:id="406" w:author="Coralia Sulea" w:date="2026-02-06T15:16:00Z" w16du:dateUtc="2026-02-06T13:16:00Z">
                  <w:rPr>
                    <w:i/>
                    <w:sz w:val="18"/>
                    <w:szCs w:val="18"/>
                  </w:rPr>
                </w:rPrChange>
              </w:rPr>
              <w:t xml:space="preserve">Handbook of traffic psychology. </w:t>
            </w:r>
            <w:r w:rsidRPr="00656427">
              <w:rPr>
                <w:rPrChange w:id="407" w:author="Coralia Sulea" w:date="2026-02-06T15:16:00Z" w16du:dateUtc="2026-02-06T13:16:00Z">
                  <w:rPr>
                    <w:sz w:val="18"/>
                    <w:szCs w:val="18"/>
                  </w:rPr>
                </w:rPrChange>
              </w:rPr>
              <w:t>San Diego, California: Academic Press</w:t>
            </w:r>
          </w:p>
          <w:p w14:paraId="6AB86824" w14:textId="77777777" w:rsidR="005D1509" w:rsidRPr="00656427" w:rsidRDefault="005D1509" w:rsidP="005D1509">
            <w:pPr>
              <w:pStyle w:val="NoSpacing"/>
              <w:rPr>
                <w:lang w:val="ro-RO"/>
                <w:rPrChange w:id="408" w:author="Coralia Sulea" w:date="2026-02-06T15:16:00Z" w16du:dateUtc="2026-02-06T13:16:00Z">
                  <w:rPr>
                    <w:sz w:val="16"/>
                    <w:szCs w:val="16"/>
                    <w:lang w:val="ro-RO"/>
                  </w:rPr>
                </w:rPrChange>
              </w:rPr>
            </w:pPr>
            <w:r w:rsidRPr="00656427">
              <w:rPr>
                <w:lang w:val="ro-RO"/>
                <w:rPrChange w:id="409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*** (</w:t>
            </w:r>
            <w:proofErr w:type="spellStart"/>
            <w:r w:rsidRPr="00656427">
              <w:rPr>
                <w:lang w:val="ro-RO"/>
                <w:rPrChange w:id="410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nd</w:t>
            </w:r>
            <w:proofErr w:type="spellEnd"/>
            <w:r w:rsidRPr="00656427">
              <w:rPr>
                <w:lang w:val="ro-RO"/>
                <w:rPrChange w:id="411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). Manualele tehnice </w:t>
            </w:r>
            <w:proofErr w:type="spellStart"/>
            <w:r w:rsidRPr="00656427">
              <w:rPr>
                <w:lang w:val="ro-RO"/>
                <w:rPrChange w:id="412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>şi</w:t>
            </w:r>
            <w:proofErr w:type="spellEnd"/>
            <w:r w:rsidRPr="00656427">
              <w:rPr>
                <w:lang w:val="ro-RO"/>
                <w:rPrChange w:id="413" w:author="Coralia Sulea" w:date="2026-02-06T15:16:00Z" w16du:dateUtc="2026-02-06T13:16:00Z">
                  <w:rPr>
                    <w:sz w:val="18"/>
                    <w:szCs w:val="18"/>
                    <w:lang w:val="ro-RO"/>
                  </w:rPr>
                </w:rPrChange>
              </w:rPr>
              <w:t xml:space="preserve"> rapoartele electronice asociate probelor psihologice discutate</w:t>
            </w:r>
          </w:p>
        </w:tc>
      </w:tr>
    </w:tbl>
    <w:p w14:paraId="39463D95" w14:textId="77777777" w:rsidR="007666C6" w:rsidRPr="00AB51F7" w:rsidRDefault="007666C6" w:rsidP="00AB51F7">
      <w:pPr>
        <w:spacing w:line="276" w:lineRule="auto"/>
        <w:ind w:left="714"/>
        <w:jc w:val="both"/>
        <w:rPr>
          <w:rFonts w:ascii="Calibri" w:hAnsi="Calibri" w:cs="Calibri"/>
          <w:bCs/>
          <w:sz w:val="22"/>
          <w:szCs w:val="22"/>
        </w:rPr>
      </w:pPr>
    </w:p>
    <w:p w14:paraId="7C7CF009" w14:textId="77777777" w:rsidR="00AB51F7" w:rsidRPr="00AB51F7" w:rsidRDefault="00AB51F7" w:rsidP="00AB51F7">
      <w:pPr>
        <w:spacing w:line="276" w:lineRule="auto"/>
        <w:ind w:left="714"/>
        <w:jc w:val="both"/>
        <w:rPr>
          <w:rFonts w:ascii="Calibri" w:hAnsi="Calibri" w:cs="Calibri"/>
          <w:bCs/>
          <w:sz w:val="20"/>
          <w:szCs w:val="20"/>
        </w:rPr>
      </w:pPr>
    </w:p>
    <w:p w14:paraId="5DCD796C" w14:textId="7EF138EA" w:rsidR="00E0255D" w:rsidRPr="00AB51F7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jc w:val="both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Coroborarea con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inuturilor disciplinei cu a</w:t>
      </w:r>
      <w:r w:rsidR="00C4385C" w:rsidRPr="00AB51F7">
        <w:rPr>
          <w:rFonts w:ascii="Calibri" w:hAnsi="Calibri" w:cs="Calibri"/>
          <w:b/>
        </w:rPr>
        <w:t>ș</w:t>
      </w:r>
      <w:r w:rsidRPr="00AB51F7">
        <w:rPr>
          <w:rFonts w:ascii="Calibri" w:hAnsi="Calibri" w:cs="Calibri"/>
          <w:b/>
        </w:rPr>
        <w:t>teptările reprezentan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ilor comunită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ii epistemice, asocia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 xml:space="preserve">iilor profesionale </w:t>
      </w:r>
      <w:r w:rsidR="00C4385C" w:rsidRPr="00AB51F7">
        <w:rPr>
          <w:rFonts w:ascii="Calibri" w:hAnsi="Calibri" w:cs="Calibri"/>
          <w:b/>
        </w:rPr>
        <w:t>ș</w:t>
      </w:r>
      <w:r w:rsidRPr="00AB51F7">
        <w:rPr>
          <w:rFonts w:ascii="Calibri" w:hAnsi="Calibri" w:cs="Calibri"/>
          <w:b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AB51F7" w14:paraId="616C5A3F" w14:textId="77777777" w:rsidTr="00E0255D">
        <w:tc>
          <w:tcPr>
            <w:tcW w:w="9389" w:type="dxa"/>
          </w:tcPr>
          <w:p w14:paraId="573D3022" w14:textId="44C04743" w:rsidR="00E0255D" w:rsidRPr="00AB51F7" w:rsidRDefault="00D32EE7" w:rsidP="00802D13">
            <w:pPr>
              <w:pStyle w:val="NoSpacing"/>
              <w:rPr>
                <w:rFonts w:cs="Calibri"/>
                <w:lang w:val="ro-RO"/>
              </w:rPr>
            </w:pPr>
            <w:r w:rsidRPr="007F59A3">
              <w:rPr>
                <w:rFonts w:cs="Calibri"/>
                <w:lang w:val="ro-RO"/>
              </w:rPr>
              <w:t xml:space="preserve">Disciplina este concepută astfel încât să răspundă  </w:t>
            </w:r>
            <w:proofErr w:type="spellStart"/>
            <w:r w:rsidRPr="007F59A3">
              <w:rPr>
                <w:rFonts w:cs="Calibri"/>
                <w:lang w:val="ro-RO"/>
              </w:rPr>
              <w:t>aşteptărilor</w:t>
            </w:r>
            <w:proofErr w:type="spellEnd"/>
            <w:r w:rsidRPr="007F59A3">
              <w:rPr>
                <w:rFonts w:cs="Calibri"/>
                <w:lang w:val="ro-RO"/>
              </w:rPr>
              <w:t xml:space="preserve"> Comisiei aplicative de Psihologia muncii, psihologia transporturilor </w:t>
            </w:r>
            <w:proofErr w:type="spellStart"/>
            <w:r w:rsidRPr="007F59A3">
              <w:rPr>
                <w:rFonts w:cs="Calibri"/>
                <w:lang w:val="ro-RO"/>
              </w:rPr>
              <w:t>şi</w:t>
            </w:r>
            <w:proofErr w:type="spellEnd"/>
            <w:r w:rsidRPr="007F59A3">
              <w:rPr>
                <w:rFonts w:cs="Calibri"/>
                <w:lang w:val="ro-RO"/>
              </w:rPr>
              <w:t xml:space="preserve"> aplicată în servicii.  De asemenea, alegerea temelor despre probele psihologice s-a realizat în urma consultării </w:t>
            </w:r>
            <w:proofErr w:type="spellStart"/>
            <w:r w:rsidRPr="007F59A3">
              <w:rPr>
                <w:rFonts w:cs="Calibri"/>
                <w:lang w:val="ro-RO"/>
              </w:rPr>
              <w:t>pieţei</w:t>
            </w:r>
            <w:proofErr w:type="spellEnd"/>
            <w:r w:rsidRPr="007F59A3">
              <w:rPr>
                <w:rFonts w:cs="Calibri"/>
                <w:lang w:val="ro-RO"/>
              </w:rPr>
              <w:t xml:space="preserve"> serviciilor de evaluare psihologică din zona Cabinetelor de Psihologie.</w:t>
            </w:r>
          </w:p>
        </w:tc>
      </w:tr>
    </w:tbl>
    <w:p w14:paraId="6C85CEF1" w14:textId="77777777" w:rsidR="00802D13" w:rsidRPr="00AB51F7" w:rsidRDefault="00802D13" w:rsidP="00802D13">
      <w:pPr>
        <w:pStyle w:val="ListParagraph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4ABEEB83" w14:textId="1E2377B8" w:rsidR="00EA206E" w:rsidRPr="00AB51F7" w:rsidRDefault="00EA206E" w:rsidP="00AA12EE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  <w:bCs/>
        </w:rPr>
      </w:pPr>
      <w:r w:rsidRPr="00AB51F7">
        <w:rPr>
          <w:rFonts w:ascii="Calibri" w:hAnsi="Calibri" w:cs="Calibri"/>
          <w:b/>
          <w:bCs/>
          <w:color w:val="111111"/>
        </w:rPr>
        <w:t>Utilizarea instrumentelor bazate pe inteligența artificială generativă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A206E" w:rsidRPr="00AB51F7" w14:paraId="6DBE5B7C" w14:textId="77777777" w:rsidTr="00AA12EE">
        <w:trPr>
          <w:trHeight w:val="558"/>
        </w:trPr>
        <w:tc>
          <w:tcPr>
            <w:tcW w:w="9389" w:type="dxa"/>
          </w:tcPr>
          <w:p w14:paraId="316168FD" w14:textId="02F8C709" w:rsidR="005D1509" w:rsidRDefault="005D1509" w:rsidP="00AA12EE">
            <w:pPr>
              <w:pStyle w:val="NoSpacing"/>
              <w:spacing w:line="276" w:lineRule="auto"/>
              <w:jc w:val="both"/>
              <w:rPr>
                <w:rFonts w:cs="Calibri"/>
                <w:bCs/>
                <w:lang w:val="ro-RO"/>
              </w:rPr>
            </w:pPr>
            <w:r>
              <w:rPr>
                <w:rFonts w:cs="Calibri"/>
                <w:bCs/>
                <w:lang w:val="ro-RO"/>
              </w:rPr>
              <w:t xml:space="preserve">Este permisă utilizarea instrumentelor </w:t>
            </w:r>
            <w:proofErr w:type="spellStart"/>
            <w:r>
              <w:rPr>
                <w:rFonts w:cs="Calibri"/>
                <w:bCs/>
                <w:lang w:val="ro-RO"/>
              </w:rPr>
              <w:t>IAgen</w:t>
            </w:r>
            <w:proofErr w:type="spellEnd"/>
            <w:r>
              <w:rPr>
                <w:rFonts w:cs="Calibri"/>
                <w:bCs/>
                <w:lang w:val="ro-RO"/>
              </w:rPr>
              <w:t xml:space="preserve"> </w:t>
            </w:r>
            <w:r w:rsidRPr="005D1509">
              <w:rPr>
                <w:rFonts w:cs="Calibri"/>
                <w:b/>
                <w:lang w:val="ro-RO"/>
              </w:rPr>
              <w:t>doar pentru Sarcina de dezbatere</w:t>
            </w:r>
            <w:r w:rsidRPr="00AC452E">
              <w:rPr>
                <w:rFonts w:cs="Calibri"/>
                <w:bCs/>
                <w:lang w:val="ro-RO"/>
              </w:rPr>
              <w:t>, în scopul optimizării prezentării sau realizării de grafice, figuri, etc. (</w:t>
            </w:r>
            <w:r w:rsidRPr="00AC452E">
              <w:rPr>
                <w:rFonts w:cs="Calibri"/>
                <w:lang w:val="ro-RO"/>
              </w:rPr>
              <w:t>atât timp cât acest lucru contribuie la un proces de învățare activ și nu înlocuiește efortul personal de înțelegere a noțiunilor prezentate</w:t>
            </w:r>
            <w:r w:rsidRPr="00AC452E">
              <w:rPr>
                <w:rFonts w:cs="Calibri"/>
                <w:bCs/>
                <w:lang w:val="ro-RO"/>
              </w:rPr>
              <w:t>)</w:t>
            </w:r>
            <w:r>
              <w:rPr>
                <w:rFonts w:cs="Calibri"/>
                <w:bCs/>
                <w:lang w:val="ro-RO"/>
              </w:rPr>
              <w:t xml:space="preserve">. Utilizarea IA pentru alte sarcini decât Dezbaterea sau în alt scop în afara celor menționate anterior duce la </w:t>
            </w:r>
            <w:r w:rsidRPr="00171F81">
              <w:rPr>
                <w:rFonts w:cs="Calibri"/>
                <w:b/>
                <w:lang w:val="ro-RO"/>
              </w:rPr>
              <w:t>anularea sarcinii respective</w:t>
            </w:r>
            <w:r>
              <w:rPr>
                <w:rFonts w:cs="Calibri"/>
                <w:bCs/>
                <w:lang w:val="ro-RO"/>
              </w:rPr>
              <w:t>.</w:t>
            </w:r>
          </w:p>
          <w:p w14:paraId="7EF286F6" w14:textId="5959D434" w:rsidR="00032DAB" w:rsidRPr="00AB51F7" w:rsidRDefault="00032DAB" w:rsidP="00AA12EE">
            <w:pPr>
              <w:pStyle w:val="NoSpacing"/>
              <w:spacing w:line="276" w:lineRule="auto"/>
              <w:jc w:val="both"/>
              <w:rPr>
                <w:rFonts w:cs="Calibri"/>
                <w:i/>
                <w:iCs/>
                <w:lang w:val="ro-RO"/>
              </w:rPr>
            </w:pPr>
            <w:r w:rsidRPr="00AB51F7">
              <w:rPr>
                <w:rFonts w:cs="Calibri"/>
                <w:i/>
                <w:iCs/>
                <w:lang w:val="ro-RO"/>
              </w:rPr>
              <w:t xml:space="preserve">Exemplele cele mai cunoscute de instrumente </w:t>
            </w:r>
            <w:proofErr w:type="spellStart"/>
            <w:r w:rsidR="00680316" w:rsidRPr="00AB51F7">
              <w:rPr>
                <w:rFonts w:cs="Calibri"/>
                <w:i/>
                <w:iCs/>
                <w:lang w:val="ro-RO"/>
              </w:rPr>
              <w:t>IAgen</w:t>
            </w:r>
            <w:proofErr w:type="spellEnd"/>
            <w:r w:rsidRPr="00AB51F7">
              <w:rPr>
                <w:rFonts w:cs="Calibri"/>
                <w:i/>
                <w:iCs/>
                <w:lang w:val="ro-RO"/>
              </w:rPr>
              <w:t xml:space="preserve"> includ, dar nu se rezumă la: </w:t>
            </w:r>
            <w:proofErr w:type="spellStart"/>
            <w:r w:rsidRPr="00AB51F7">
              <w:rPr>
                <w:rFonts w:cs="Calibri"/>
                <w:i/>
                <w:iCs/>
                <w:lang w:val="ro-RO"/>
              </w:rPr>
              <w:t>ChatGPT</w:t>
            </w:r>
            <w:proofErr w:type="spellEnd"/>
            <w:r w:rsidRPr="00AB51F7">
              <w:rPr>
                <w:rFonts w:cs="Calibri"/>
                <w:i/>
                <w:iCs/>
                <w:lang w:val="ro-RO"/>
              </w:rPr>
              <w:t xml:space="preserve">, Google </w:t>
            </w:r>
            <w:proofErr w:type="spellStart"/>
            <w:r w:rsidRPr="00AB51F7">
              <w:rPr>
                <w:rFonts w:cs="Calibri"/>
                <w:i/>
                <w:iCs/>
                <w:lang w:val="ro-RO"/>
              </w:rPr>
              <w:t>Gemini</w:t>
            </w:r>
            <w:proofErr w:type="spellEnd"/>
            <w:r w:rsidRPr="00AB51F7">
              <w:rPr>
                <w:rFonts w:cs="Calibri"/>
                <w:i/>
                <w:iCs/>
                <w:lang w:val="ro-RO"/>
              </w:rPr>
              <w:t xml:space="preserve">, Copilot pentru text sau </w:t>
            </w:r>
            <w:proofErr w:type="spellStart"/>
            <w:r w:rsidRPr="00AB51F7">
              <w:rPr>
                <w:rFonts w:cs="Calibri"/>
                <w:i/>
                <w:iCs/>
                <w:lang w:val="ro-RO"/>
              </w:rPr>
              <w:t>MidJourney</w:t>
            </w:r>
            <w:proofErr w:type="spellEnd"/>
            <w:r w:rsidRPr="00AB51F7">
              <w:rPr>
                <w:rFonts w:cs="Calibri"/>
                <w:i/>
                <w:iCs/>
                <w:lang w:val="ro-RO"/>
              </w:rPr>
              <w:t xml:space="preserve"> pentru imagini.</w:t>
            </w:r>
          </w:p>
          <w:p w14:paraId="663DD918" w14:textId="0B93D8DC" w:rsidR="00EA206E" w:rsidRPr="00AB51F7" w:rsidRDefault="00A30C71" w:rsidP="00AA12EE">
            <w:pPr>
              <w:pStyle w:val="NoSpacing"/>
              <w:spacing w:line="276" w:lineRule="auto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  <w:i/>
                <w:iCs/>
                <w:lang w:val="ro-RO"/>
              </w:rPr>
              <w:t xml:space="preserve">Fiecare student va preciza, într-o declarație redactată distinct pentru fiecare sarcină de lucru, conform modelului din anexa 3 a </w:t>
            </w:r>
            <w:hyperlink r:id="rId8" w:history="1">
              <w:r w:rsidRPr="00AB51F7">
                <w:rPr>
                  <w:rStyle w:val="Hyperlink"/>
                  <w:rFonts w:cs="Calibri"/>
                  <w:i/>
                  <w:iCs/>
                  <w:lang w:val="ro-RO"/>
                </w:rPr>
                <w:t>Regulamentului privind utilizarea inteligenței artificiale generative în procesul educațional la UVT</w:t>
              </w:r>
            </w:hyperlink>
            <w:r w:rsidRPr="00AB51F7">
              <w:rPr>
                <w:rFonts w:cs="Calibri"/>
                <w:i/>
                <w:iCs/>
                <w:lang w:val="ro-RO"/>
              </w:rPr>
              <w:t>, instrumentul pe care l-a utilizat, modul în care a fost utilizat și partea din sarcină în care acesta a fost utilizat.</w:t>
            </w:r>
            <w:r w:rsidR="003F6BE0" w:rsidRPr="00AB51F7">
              <w:rPr>
                <w:rFonts w:cs="Calibri"/>
                <w:i/>
                <w:iCs/>
                <w:lang w:val="ro-RO"/>
              </w:rPr>
              <w:t xml:space="preserve"> </w:t>
            </w:r>
            <w:r w:rsidR="003F6BE0" w:rsidRPr="005D1509">
              <w:rPr>
                <w:rFonts w:cs="Calibri"/>
                <w:i/>
                <w:iCs/>
                <w:lang w:val="ro-RO"/>
              </w:rPr>
              <w:t>Declarația va fi menționată de student la începutul sarcinii de lucru elaborate.</w:t>
            </w:r>
          </w:p>
        </w:tc>
      </w:tr>
    </w:tbl>
    <w:p w14:paraId="17FE0F59" w14:textId="77777777" w:rsidR="00EA206E" w:rsidRPr="00AB51F7" w:rsidRDefault="00EA206E" w:rsidP="00802D13">
      <w:pPr>
        <w:pStyle w:val="ListParagraph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14CF112F" w14:textId="1464A431" w:rsidR="00E0255D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Evaluare</w:t>
      </w:r>
    </w:p>
    <w:tbl>
      <w:tblPr>
        <w:tblW w:w="937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0"/>
        <w:gridCol w:w="1912"/>
        <w:gridCol w:w="3191"/>
        <w:gridCol w:w="1696"/>
      </w:tblGrid>
      <w:tr w:rsidR="00845092" w:rsidRPr="00C4385C" w14:paraId="342CFC91" w14:textId="77777777" w:rsidTr="00845092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10D7E" w14:textId="77777777" w:rsidR="00845092" w:rsidRPr="00C4385C" w:rsidRDefault="00845092" w:rsidP="001D7E19">
            <w:pPr>
              <w:pStyle w:val="NoSpacing"/>
              <w:rPr>
                <w:rFonts w:cs="Calibri"/>
                <w:lang w:val="ro-RO"/>
              </w:rPr>
            </w:pPr>
            <w:r w:rsidRPr="00C4385C">
              <w:rPr>
                <w:rFonts w:cs="Calibri"/>
                <w:lang w:val="ro-RO"/>
              </w:rPr>
              <w:t>Tip activitate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F4D94" w14:textId="154EE393" w:rsidR="00845092" w:rsidRPr="00C4385C" w:rsidRDefault="00845092" w:rsidP="001D7E19">
            <w:pPr>
              <w:pStyle w:val="NoSpacing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10</w:t>
            </w:r>
            <w:r w:rsidRPr="00C4385C">
              <w:rPr>
                <w:rFonts w:cs="Calibri"/>
                <w:lang w:val="ro-RO"/>
              </w:rPr>
              <w:t>.1 Criterii de evaluare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FE015" w14:textId="0ACCF598" w:rsidR="00845092" w:rsidRPr="00C4385C" w:rsidRDefault="00845092" w:rsidP="001D7E19">
            <w:pPr>
              <w:pStyle w:val="NoSpacing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10</w:t>
            </w:r>
            <w:r w:rsidRPr="00C4385C">
              <w:rPr>
                <w:rFonts w:cs="Calibri"/>
                <w:lang w:val="ro-RO"/>
              </w:rPr>
              <w:t>.2 Metode de evaluare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4841D" w14:textId="7A220559" w:rsidR="00845092" w:rsidRPr="00C4385C" w:rsidRDefault="00845092" w:rsidP="001D7E19">
            <w:pPr>
              <w:pStyle w:val="NoSpacing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10</w:t>
            </w:r>
            <w:r w:rsidRPr="00C4385C">
              <w:rPr>
                <w:rFonts w:cs="Calibri"/>
                <w:lang w:val="ro-RO"/>
              </w:rPr>
              <w:t>.3 Pondere din nota finală</w:t>
            </w:r>
          </w:p>
        </w:tc>
      </w:tr>
      <w:tr w:rsidR="00845092" w:rsidRPr="00595DFC" w14:paraId="5EDD2602" w14:textId="77777777" w:rsidTr="00845092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20AB6" w14:textId="62D00DB7" w:rsidR="00845092" w:rsidRPr="00C4385C" w:rsidRDefault="00845092" w:rsidP="001D7E19">
            <w:pPr>
              <w:pStyle w:val="NoSpacing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10</w:t>
            </w:r>
            <w:r w:rsidRPr="00C4385C">
              <w:rPr>
                <w:rFonts w:cs="Calibri"/>
                <w:lang w:val="ro-RO"/>
              </w:rPr>
              <w:t>.4 Curs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1BF42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  <w:proofErr w:type="spellStart"/>
            <w:r w:rsidRPr="00845092">
              <w:rPr>
                <w:rFonts w:cs="Calibri"/>
                <w:lang w:val="ro-RO"/>
              </w:rPr>
              <w:t>Cunoştinţe</w:t>
            </w:r>
            <w:proofErr w:type="spellEnd"/>
            <w:r w:rsidRPr="00845092">
              <w:rPr>
                <w:rFonts w:cs="Calibri"/>
                <w:lang w:val="ro-RO"/>
              </w:rPr>
              <w:t xml:space="preserve"> </w:t>
            </w:r>
            <w:proofErr w:type="spellStart"/>
            <w:r w:rsidRPr="00845092">
              <w:rPr>
                <w:rFonts w:cs="Calibri"/>
                <w:lang w:val="ro-RO"/>
              </w:rPr>
              <w:t>şi</w:t>
            </w:r>
            <w:proofErr w:type="spellEnd"/>
            <w:r w:rsidRPr="00845092">
              <w:rPr>
                <w:rFonts w:cs="Calibri"/>
                <w:lang w:val="ro-RO"/>
              </w:rPr>
              <w:t xml:space="preserve"> </w:t>
            </w:r>
            <w:proofErr w:type="spellStart"/>
            <w:r w:rsidRPr="00845092">
              <w:rPr>
                <w:rFonts w:cs="Calibri"/>
                <w:lang w:val="ro-RO"/>
              </w:rPr>
              <w:t>abilităţi</w:t>
            </w:r>
            <w:proofErr w:type="spellEnd"/>
            <w:r w:rsidRPr="00845092">
              <w:rPr>
                <w:rFonts w:cs="Calibri"/>
                <w:lang w:val="ro-RO"/>
              </w:rPr>
              <w:t>.</w:t>
            </w:r>
          </w:p>
          <w:p w14:paraId="11D32A56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  <w:r w:rsidRPr="00845092">
              <w:rPr>
                <w:rFonts w:cs="Calibri"/>
                <w:lang w:val="ro-RO"/>
              </w:rPr>
              <w:t xml:space="preserve">Capacitatea de a realiza o evaluare în domeniul rutier </w:t>
            </w:r>
          </w:p>
          <w:p w14:paraId="6D0BD32C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  <w:r w:rsidRPr="00845092">
              <w:rPr>
                <w:rFonts w:cs="Calibri"/>
                <w:lang w:val="ro-RO"/>
              </w:rPr>
              <w:t>(Lucrarea aplicativă)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12615" w14:textId="77777777" w:rsidR="00845092" w:rsidRPr="00845092" w:rsidRDefault="00845092" w:rsidP="00845092">
            <w:pPr>
              <w:pStyle w:val="NoSpacing"/>
              <w:rPr>
                <w:rFonts w:cs="Calibri"/>
                <w:lang w:val="ro-RO"/>
              </w:rPr>
            </w:pPr>
            <w:r w:rsidRPr="00845092">
              <w:rPr>
                <w:rFonts w:cs="Calibri"/>
                <w:lang w:val="ro-RO"/>
              </w:rPr>
              <w:t xml:space="preserve">Sarcina constă în realizarea unei lucrări aplicative ce trebuie să </w:t>
            </w:r>
            <w:proofErr w:type="spellStart"/>
            <w:r w:rsidRPr="00845092">
              <w:rPr>
                <w:rFonts w:cs="Calibri"/>
                <w:lang w:val="ro-RO"/>
              </w:rPr>
              <w:t>conţină</w:t>
            </w:r>
            <w:proofErr w:type="spellEnd"/>
            <w:r w:rsidRPr="00845092">
              <w:rPr>
                <w:rFonts w:cs="Calibri"/>
                <w:lang w:val="ro-RO"/>
              </w:rPr>
              <w:t xml:space="preserve"> profilurile a trei șoferi, conținând următoarele </w:t>
            </w:r>
            <w:proofErr w:type="spellStart"/>
            <w:r w:rsidRPr="00845092">
              <w:rPr>
                <w:rFonts w:cs="Calibri"/>
                <w:lang w:val="ro-RO"/>
              </w:rPr>
              <w:t>secţiuni</w:t>
            </w:r>
            <w:proofErr w:type="spellEnd"/>
            <w:r w:rsidRPr="00845092">
              <w:rPr>
                <w:rFonts w:cs="Calibri"/>
                <w:lang w:val="ro-RO"/>
              </w:rPr>
              <w:t>:</w:t>
            </w:r>
          </w:p>
          <w:p w14:paraId="1C0EF170" w14:textId="77777777" w:rsidR="00845092" w:rsidRPr="00845092" w:rsidRDefault="00845092" w:rsidP="00845092">
            <w:pPr>
              <w:pStyle w:val="NoSpacing"/>
              <w:rPr>
                <w:rFonts w:cs="Calibri"/>
                <w:lang w:val="ro-RO"/>
              </w:rPr>
            </w:pPr>
            <w:r w:rsidRPr="00845092">
              <w:rPr>
                <w:rFonts w:cs="Calibri"/>
                <w:lang w:val="ro-RO"/>
              </w:rPr>
              <w:t>-  justificarea teoretică a metodologiei utilizate</w:t>
            </w:r>
          </w:p>
          <w:p w14:paraId="04510845" w14:textId="77777777" w:rsidR="00845092" w:rsidRPr="00845092" w:rsidRDefault="00845092" w:rsidP="00845092">
            <w:pPr>
              <w:pStyle w:val="NoSpacing"/>
              <w:rPr>
                <w:rFonts w:cs="Calibri"/>
                <w:lang w:val="ro-RO"/>
              </w:rPr>
            </w:pPr>
            <w:r w:rsidRPr="00845092">
              <w:rPr>
                <w:rFonts w:cs="Calibri"/>
                <w:lang w:val="ro-RO"/>
              </w:rPr>
              <w:t>- prezentarea obiectivului lucrării</w:t>
            </w:r>
          </w:p>
          <w:p w14:paraId="33B6E37C" w14:textId="77777777" w:rsidR="00845092" w:rsidRPr="00845092" w:rsidRDefault="00845092" w:rsidP="00845092">
            <w:pPr>
              <w:pStyle w:val="NoSpacing"/>
              <w:rPr>
                <w:rFonts w:cs="Calibri"/>
                <w:lang w:val="ro-RO"/>
              </w:rPr>
            </w:pPr>
            <w:r w:rsidRPr="00845092">
              <w:rPr>
                <w:rFonts w:cs="Calibri"/>
                <w:lang w:val="ro-RO"/>
              </w:rPr>
              <w:t xml:space="preserve">- prezentarea metodologiei de cercetare (date demografice și istoricul din trafic al persoanelor testate, probele utilizate </w:t>
            </w:r>
            <w:proofErr w:type="spellStart"/>
            <w:r w:rsidRPr="00845092">
              <w:rPr>
                <w:rFonts w:cs="Calibri"/>
                <w:lang w:val="ro-RO"/>
              </w:rPr>
              <w:t>şi</w:t>
            </w:r>
            <w:proofErr w:type="spellEnd"/>
            <w:r w:rsidRPr="00845092">
              <w:rPr>
                <w:rFonts w:cs="Calibri"/>
                <w:lang w:val="ro-RO"/>
              </w:rPr>
              <w:t xml:space="preserve"> procedura de lucru)</w:t>
            </w:r>
          </w:p>
          <w:p w14:paraId="0A41CA2B" w14:textId="77777777" w:rsidR="00845092" w:rsidRPr="00845092" w:rsidRDefault="00845092" w:rsidP="00845092">
            <w:pPr>
              <w:pStyle w:val="NoSpacing"/>
              <w:rPr>
                <w:rFonts w:cs="Calibri"/>
                <w:lang w:val="ro-RO"/>
              </w:rPr>
            </w:pPr>
            <w:r w:rsidRPr="00845092">
              <w:rPr>
                <w:rFonts w:cs="Calibri"/>
                <w:lang w:val="ro-RO"/>
              </w:rPr>
              <w:t>- realizarea și interpretarea profilurilor individuale pentru cei trei șoferi, raportate la metodologia de testare utilizată.</w:t>
            </w:r>
          </w:p>
          <w:p w14:paraId="18F576FD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  <w:r w:rsidRPr="00845092">
              <w:rPr>
                <w:rFonts w:cs="Calibri"/>
                <w:lang w:val="ro-RO"/>
              </w:rPr>
              <w:t xml:space="preserve">Predarea lucrării este programată în sesiune, în ziua examenului stabilită în prealabil. La această sarcină se acordă un punctaj între 1 punct (din oficiu) </w:t>
            </w:r>
            <w:proofErr w:type="spellStart"/>
            <w:r w:rsidRPr="00845092">
              <w:rPr>
                <w:rFonts w:cs="Calibri"/>
                <w:lang w:val="ro-RO"/>
              </w:rPr>
              <w:t>şi</w:t>
            </w:r>
            <w:proofErr w:type="spellEnd"/>
            <w:r w:rsidRPr="00845092">
              <w:rPr>
                <w:rFonts w:cs="Calibri"/>
                <w:lang w:val="ro-RO"/>
              </w:rPr>
              <w:t xml:space="preserve"> 10 puncte. Nota </w:t>
            </w:r>
            <w:proofErr w:type="spellStart"/>
            <w:r w:rsidRPr="00845092">
              <w:rPr>
                <w:rFonts w:cs="Calibri"/>
                <w:lang w:val="ro-RO"/>
              </w:rPr>
              <w:t>obţinută</w:t>
            </w:r>
            <w:proofErr w:type="spellEnd"/>
            <w:r w:rsidRPr="00845092">
              <w:rPr>
                <w:rFonts w:cs="Calibri"/>
                <w:lang w:val="ro-RO"/>
              </w:rPr>
              <w:t xml:space="preserve"> la </w:t>
            </w:r>
            <w:r w:rsidRPr="00845092">
              <w:rPr>
                <w:rFonts w:cs="Calibri"/>
                <w:lang w:val="ro-RO"/>
              </w:rPr>
              <w:lastRenderedPageBreak/>
              <w:t xml:space="preserve">această sarcină reprezintă 50% din nota finală de la această disciplină. Nota nu se reportează, ea fiind </w:t>
            </w:r>
            <w:proofErr w:type="spellStart"/>
            <w:r w:rsidRPr="00845092">
              <w:rPr>
                <w:rFonts w:cs="Calibri"/>
                <w:lang w:val="ro-RO"/>
              </w:rPr>
              <w:t>susţinută</w:t>
            </w:r>
            <w:proofErr w:type="spellEnd"/>
            <w:r w:rsidRPr="00845092">
              <w:rPr>
                <w:rFonts w:cs="Calibri"/>
                <w:lang w:val="ro-RO"/>
              </w:rPr>
              <w:t xml:space="preserve"> în fiecare sesiune de </w:t>
            </w:r>
            <w:proofErr w:type="spellStart"/>
            <w:r w:rsidRPr="00845092">
              <w:rPr>
                <w:rFonts w:cs="Calibri"/>
                <w:lang w:val="ro-RO"/>
              </w:rPr>
              <w:t>restanţă</w:t>
            </w:r>
            <w:proofErr w:type="spellEnd"/>
            <w:r w:rsidRPr="00845092">
              <w:rPr>
                <w:rFonts w:cs="Calibri"/>
                <w:lang w:val="ro-RO"/>
              </w:rPr>
              <w:t xml:space="preserve"> / mărire de notă.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29790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  <w:r w:rsidRPr="00845092">
              <w:rPr>
                <w:rFonts w:cs="Calibri"/>
                <w:lang w:val="ro-RO"/>
              </w:rPr>
              <w:lastRenderedPageBreak/>
              <w:t xml:space="preserve">45% (între 1 </w:t>
            </w:r>
            <w:proofErr w:type="spellStart"/>
            <w:r w:rsidRPr="00845092">
              <w:rPr>
                <w:rFonts w:cs="Calibri"/>
                <w:lang w:val="ro-RO"/>
              </w:rPr>
              <w:t>şi</w:t>
            </w:r>
            <w:proofErr w:type="spellEnd"/>
            <w:r w:rsidRPr="00845092">
              <w:rPr>
                <w:rFonts w:cs="Calibri"/>
                <w:lang w:val="ro-RO"/>
              </w:rPr>
              <w:t xml:space="preserve"> maximum 10 puncte)</w:t>
            </w:r>
          </w:p>
        </w:tc>
      </w:tr>
      <w:tr w:rsidR="00845092" w:rsidRPr="00595DFC" w14:paraId="1DF0E4FF" w14:textId="77777777" w:rsidTr="00845092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80B7E" w14:textId="3439E8FC" w:rsidR="00845092" w:rsidRPr="00C4385C" w:rsidRDefault="00845092" w:rsidP="001D7E19">
            <w:pPr>
              <w:pStyle w:val="NoSpacing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10</w:t>
            </w:r>
            <w:r w:rsidRPr="00C4385C">
              <w:rPr>
                <w:rFonts w:cs="Calibri"/>
                <w:lang w:val="ro-RO"/>
              </w:rPr>
              <w:t>.5 Seminar / laborator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DC8C7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  <w:proofErr w:type="spellStart"/>
            <w:r w:rsidRPr="00845092">
              <w:rPr>
                <w:rFonts w:cs="Calibri"/>
                <w:lang w:val="ro-RO"/>
              </w:rPr>
              <w:t>Abilităţi</w:t>
            </w:r>
            <w:proofErr w:type="spellEnd"/>
          </w:p>
          <w:p w14:paraId="25FC3244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  <w:r w:rsidRPr="00845092">
              <w:rPr>
                <w:rFonts w:cs="Calibri"/>
                <w:lang w:val="ro-RO"/>
              </w:rPr>
              <w:t xml:space="preserve">Capacitatea de a realiza o </w:t>
            </w:r>
            <w:proofErr w:type="spellStart"/>
            <w:r w:rsidRPr="00845092">
              <w:rPr>
                <w:rFonts w:cs="Calibri"/>
                <w:lang w:val="ro-RO"/>
              </w:rPr>
              <w:t>selecţie</w:t>
            </w:r>
            <w:proofErr w:type="spellEnd"/>
            <w:r w:rsidRPr="00845092">
              <w:rPr>
                <w:rFonts w:cs="Calibri"/>
                <w:lang w:val="ro-RO"/>
              </w:rPr>
              <w:t xml:space="preserve"> </w:t>
            </w:r>
            <w:proofErr w:type="spellStart"/>
            <w:r w:rsidRPr="00845092">
              <w:rPr>
                <w:rFonts w:cs="Calibri"/>
                <w:lang w:val="ro-RO"/>
              </w:rPr>
              <w:t>şi</w:t>
            </w:r>
            <w:proofErr w:type="spellEnd"/>
            <w:r w:rsidRPr="00845092">
              <w:rPr>
                <w:rFonts w:cs="Calibri"/>
                <w:lang w:val="ro-RO"/>
              </w:rPr>
              <w:t>/sau diagnoză în domeniul rutier</w:t>
            </w:r>
          </w:p>
          <w:p w14:paraId="5721287B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  <w:r w:rsidRPr="00845092">
              <w:rPr>
                <w:rFonts w:cs="Calibri"/>
                <w:lang w:val="ro-RO"/>
              </w:rPr>
              <w:t>(Testul studiilor de caz)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ACA7E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  <w:r w:rsidRPr="00845092">
              <w:rPr>
                <w:rFonts w:cs="Calibri"/>
                <w:lang w:val="ro-RO"/>
              </w:rPr>
              <w:t>Sarcina (individuală) constă în compararea profilurilor a două persoane evaluate într-un anumit scop (</w:t>
            </w:r>
            <w:proofErr w:type="spellStart"/>
            <w:r w:rsidRPr="00845092">
              <w:rPr>
                <w:rFonts w:cs="Calibri"/>
                <w:lang w:val="ro-RO"/>
              </w:rPr>
              <w:t>obţinerea</w:t>
            </w:r>
            <w:proofErr w:type="spellEnd"/>
            <w:r w:rsidRPr="00845092">
              <w:rPr>
                <w:rFonts w:cs="Calibri"/>
                <w:lang w:val="ro-RO"/>
              </w:rPr>
              <w:t xml:space="preserve"> carnetului de </w:t>
            </w:r>
            <w:proofErr w:type="spellStart"/>
            <w:r w:rsidRPr="00845092">
              <w:rPr>
                <w:rFonts w:cs="Calibri"/>
                <w:lang w:val="ro-RO"/>
              </w:rPr>
              <w:t>şofer</w:t>
            </w:r>
            <w:proofErr w:type="spellEnd"/>
            <w:r w:rsidRPr="00845092">
              <w:rPr>
                <w:rFonts w:cs="Calibri"/>
                <w:lang w:val="ro-RO"/>
              </w:rPr>
              <w:t xml:space="preserve">, </w:t>
            </w:r>
            <w:proofErr w:type="spellStart"/>
            <w:r w:rsidRPr="00845092">
              <w:rPr>
                <w:rFonts w:cs="Calibri"/>
                <w:lang w:val="ro-RO"/>
              </w:rPr>
              <w:t>selecţie</w:t>
            </w:r>
            <w:proofErr w:type="spellEnd"/>
            <w:r w:rsidRPr="00845092">
              <w:rPr>
                <w:rFonts w:cs="Calibri"/>
                <w:lang w:val="ro-RO"/>
              </w:rPr>
              <w:t xml:space="preserve"> de personal, evaluare periodică). În urma acestei </w:t>
            </w:r>
            <w:proofErr w:type="spellStart"/>
            <w:r w:rsidRPr="00845092">
              <w:rPr>
                <w:rFonts w:cs="Calibri"/>
                <w:lang w:val="ro-RO"/>
              </w:rPr>
              <w:t>comparaţii</w:t>
            </w:r>
            <w:proofErr w:type="spellEnd"/>
            <w:r w:rsidRPr="00845092">
              <w:rPr>
                <w:rFonts w:cs="Calibri"/>
                <w:lang w:val="ro-RO"/>
              </w:rPr>
              <w:t xml:space="preserve">, masteranzii trebuie să identifice persoana cea mai potrivită, în raport cu </w:t>
            </w:r>
            <w:proofErr w:type="spellStart"/>
            <w:r w:rsidRPr="00845092">
              <w:rPr>
                <w:rFonts w:cs="Calibri"/>
                <w:lang w:val="ro-RO"/>
              </w:rPr>
              <w:t>cerinţa</w:t>
            </w:r>
            <w:proofErr w:type="spellEnd"/>
            <w:r w:rsidRPr="00845092">
              <w:rPr>
                <w:rFonts w:cs="Calibri"/>
                <w:lang w:val="ro-RO"/>
              </w:rPr>
              <w:t xml:space="preserve"> </w:t>
            </w:r>
            <w:proofErr w:type="spellStart"/>
            <w:r w:rsidRPr="00845092">
              <w:rPr>
                <w:rFonts w:cs="Calibri"/>
                <w:lang w:val="ro-RO"/>
              </w:rPr>
              <w:t>aplicaţiei</w:t>
            </w:r>
            <w:proofErr w:type="spellEnd"/>
            <w:r w:rsidRPr="00845092">
              <w:rPr>
                <w:rFonts w:cs="Calibri"/>
                <w:lang w:val="ro-RO"/>
              </w:rPr>
              <w:t xml:space="preserve"> (ex. să identifice cea mai potrivită/nepotrivită persoană pentru angajarea pe postul respectiv).</w:t>
            </w:r>
          </w:p>
          <w:p w14:paraId="54D710CC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  <w:r w:rsidRPr="00845092">
              <w:rPr>
                <w:rFonts w:cs="Calibri"/>
                <w:lang w:val="ro-RO"/>
              </w:rPr>
              <w:t xml:space="preserve">Sarcina este programată pentru ultimul seminar.  La această sarcină se acordă un punctaj între 1 punct (din oficiu) </w:t>
            </w:r>
            <w:proofErr w:type="spellStart"/>
            <w:r w:rsidRPr="00845092">
              <w:rPr>
                <w:rFonts w:cs="Calibri"/>
                <w:lang w:val="ro-RO"/>
              </w:rPr>
              <w:t>şi</w:t>
            </w:r>
            <w:proofErr w:type="spellEnd"/>
            <w:r w:rsidRPr="00845092">
              <w:rPr>
                <w:rFonts w:cs="Calibri"/>
                <w:lang w:val="ro-RO"/>
              </w:rPr>
              <w:t xml:space="preserve"> 10 puncte. Nota </w:t>
            </w:r>
            <w:proofErr w:type="spellStart"/>
            <w:r w:rsidRPr="00845092">
              <w:rPr>
                <w:rFonts w:cs="Calibri"/>
                <w:lang w:val="ro-RO"/>
              </w:rPr>
              <w:t>obţinută</w:t>
            </w:r>
            <w:proofErr w:type="spellEnd"/>
            <w:r w:rsidRPr="00845092">
              <w:rPr>
                <w:rFonts w:cs="Calibri"/>
                <w:lang w:val="ro-RO"/>
              </w:rPr>
              <w:t xml:space="preserve"> la această sarcină reprezintă 20% din nota finală de la această disciplină. Nota se reportează, ea nefiind </w:t>
            </w:r>
            <w:proofErr w:type="spellStart"/>
            <w:r w:rsidRPr="00845092">
              <w:rPr>
                <w:rFonts w:cs="Calibri"/>
                <w:lang w:val="ro-RO"/>
              </w:rPr>
              <w:t>susţinută</w:t>
            </w:r>
            <w:proofErr w:type="spellEnd"/>
            <w:r w:rsidRPr="00845092">
              <w:rPr>
                <w:rFonts w:cs="Calibri"/>
                <w:lang w:val="ro-RO"/>
              </w:rPr>
              <w:t xml:space="preserve"> în fiecare sesiune de </w:t>
            </w:r>
            <w:proofErr w:type="spellStart"/>
            <w:r w:rsidRPr="00845092">
              <w:rPr>
                <w:rFonts w:cs="Calibri"/>
                <w:lang w:val="ro-RO"/>
              </w:rPr>
              <w:t>restanţă</w:t>
            </w:r>
            <w:proofErr w:type="spellEnd"/>
            <w:r w:rsidRPr="00845092">
              <w:rPr>
                <w:rFonts w:cs="Calibri"/>
                <w:lang w:val="ro-RO"/>
              </w:rPr>
              <w:t xml:space="preserve"> / mărire de notă.</w:t>
            </w:r>
          </w:p>
          <w:p w14:paraId="59AC57D2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1FAD7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  <w:r w:rsidRPr="00845092">
              <w:rPr>
                <w:rFonts w:cs="Calibri"/>
                <w:lang w:val="ro-RO"/>
              </w:rPr>
              <w:t xml:space="preserve">18% (între 1 </w:t>
            </w:r>
            <w:proofErr w:type="spellStart"/>
            <w:r w:rsidRPr="00845092">
              <w:rPr>
                <w:rFonts w:cs="Calibri"/>
                <w:lang w:val="ro-RO"/>
              </w:rPr>
              <w:t>şi</w:t>
            </w:r>
            <w:proofErr w:type="spellEnd"/>
            <w:r w:rsidRPr="00845092">
              <w:rPr>
                <w:rFonts w:cs="Calibri"/>
                <w:lang w:val="ro-RO"/>
              </w:rPr>
              <w:t xml:space="preserve"> maximum 10 puncte)</w:t>
            </w:r>
          </w:p>
        </w:tc>
      </w:tr>
      <w:tr w:rsidR="00845092" w:rsidRPr="00595DFC" w14:paraId="23963E43" w14:textId="77777777" w:rsidTr="00845092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DCAC7" w14:textId="77777777" w:rsidR="00845092" w:rsidRPr="00C4385C" w:rsidRDefault="00845092" w:rsidP="001D7E19">
            <w:pPr>
              <w:pStyle w:val="NoSpacing"/>
              <w:rPr>
                <w:rFonts w:cs="Calibri"/>
                <w:lang w:val="ro-RO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8FA5B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  <w:proofErr w:type="spellStart"/>
            <w:r w:rsidRPr="00845092">
              <w:rPr>
                <w:rFonts w:cs="Calibri"/>
                <w:lang w:val="ro-RO"/>
              </w:rPr>
              <w:t>Abilităţi</w:t>
            </w:r>
            <w:proofErr w:type="spellEnd"/>
          </w:p>
          <w:p w14:paraId="0499222B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  <w:r w:rsidRPr="00845092">
              <w:rPr>
                <w:rFonts w:cs="Calibri"/>
                <w:lang w:val="ro-RO"/>
              </w:rPr>
              <w:t>Capacitatea de a realiza o sinteză de articole pe o anumită temă</w:t>
            </w:r>
          </w:p>
          <w:p w14:paraId="01C08C70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  <w:r w:rsidRPr="00845092">
              <w:rPr>
                <w:rFonts w:cs="Calibri"/>
                <w:noProof/>
                <w:lang w:val="ro-RO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714CA23E" wp14:editId="23F91405">
                      <wp:simplePos x="0" y="0"/>
                      <wp:positionH relativeFrom="column">
                        <wp:posOffset>709510</wp:posOffset>
                      </wp:positionH>
                      <wp:positionV relativeFrom="paragraph">
                        <wp:posOffset>79650</wp:posOffset>
                      </wp:positionV>
                      <wp:extent cx="360" cy="360"/>
                      <wp:effectExtent l="38100" t="38100" r="38100" b="38100"/>
                      <wp:wrapNone/>
                      <wp:docPr id="10" name="Ink 1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2B99AACE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10" o:spid="_x0000_s1026" type="#_x0000_t75" style="position:absolute;margin-left:55.5pt;margin-top:5.9pt;width:.75pt;height: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">
                      <v:imagedata r:id="rId10" o:title=""/>
                    </v:shape>
                  </w:pict>
                </mc:Fallback>
              </mc:AlternateContent>
            </w:r>
            <w:r w:rsidRPr="00845092">
              <w:rPr>
                <w:rFonts w:cs="Calibri"/>
                <w:noProof/>
                <w:lang w:val="ro-RO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581C215" wp14:editId="7DFF774B">
                      <wp:simplePos x="0" y="0"/>
                      <wp:positionH relativeFrom="column">
                        <wp:posOffset>366790</wp:posOffset>
                      </wp:positionH>
                      <wp:positionV relativeFrom="paragraph">
                        <wp:posOffset>72090</wp:posOffset>
                      </wp:positionV>
                      <wp:extent cx="360" cy="360"/>
                      <wp:effectExtent l="38100" t="38100" r="38100" b="38100"/>
                      <wp:wrapNone/>
                      <wp:docPr id="892438584" name="Ink 89243858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754B1D6" id="Ink 892438584" o:spid="_x0000_s1026" type="#_x0000_t75" style="position:absolute;margin-left:28.55pt;margin-top:5.35pt;width:.75pt;height: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">
                      <v:imagedata r:id="rId10" o:title=""/>
                    </v:shape>
                  </w:pict>
                </mc:Fallback>
              </mc:AlternateContent>
            </w:r>
            <w:r w:rsidRPr="00845092">
              <w:rPr>
                <w:rFonts w:cs="Calibri"/>
                <w:lang w:val="ro-RO"/>
              </w:rPr>
              <w:t>(Sarcină de sinteză)</w:t>
            </w:r>
          </w:p>
          <w:p w14:paraId="52D85CBC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</w:p>
          <w:p w14:paraId="516A6D0B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</w:p>
          <w:p w14:paraId="7AE61A2E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</w:p>
          <w:p w14:paraId="68875916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</w:p>
          <w:p w14:paraId="2B717CEE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</w:p>
          <w:p w14:paraId="3BD28B6E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</w:p>
          <w:p w14:paraId="173BD40E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</w:p>
          <w:p w14:paraId="6D42CF6F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CD7ED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  <w:r w:rsidRPr="00845092">
              <w:rPr>
                <w:rFonts w:cs="Calibri"/>
                <w:lang w:val="ro-RO"/>
              </w:rPr>
              <w:t>Sarcina (individuală) constă în realizarea unei sinteze din mai multe articole de specialitate, pe o temă stabilită în prealabil.</w:t>
            </w:r>
          </w:p>
          <w:p w14:paraId="689469A6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  <w:r w:rsidRPr="00845092">
              <w:rPr>
                <w:rFonts w:cs="Calibri"/>
                <w:lang w:val="ro-RO"/>
              </w:rPr>
              <w:t xml:space="preserve">Sarcina este programată pe parcursul semestrului. La această sarcină se acordă un punctaj între 1 punct (din oficiu) </w:t>
            </w:r>
            <w:proofErr w:type="spellStart"/>
            <w:r w:rsidRPr="00845092">
              <w:rPr>
                <w:rFonts w:cs="Calibri"/>
                <w:lang w:val="ro-RO"/>
              </w:rPr>
              <w:t>şi</w:t>
            </w:r>
            <w:proofErr w:type="spellEnd"/>
            <w:r w:rsidRPr="00845092">
              <w:rPr>
                <w:rFonts w:cs="Calibri"/>
                <w:lang w:val="ro-RO"/>
              </w:rPr>
              <w:t xml:space="preserve"> 10 puncte. Nota </w:t>
            </w:r>
            <w:proofErr w:type="spellStart"/>
            <w:r w:rsidRPr="00845092">
              <w:rPr>
                <w:rFonts w:cs="Calibri"/>
                <w:lang w:val="ro-RO"/>
              </w:rPr>
              <w:t>obţinută</w:t>
            </w:r>
            <w:proofErr w:type="spellEnd"/>
            <w:r w:rsidRPr="00845092">
              <w:rPr>
                <w:rFonts w:cs="Calibri"/>
                <w:lang w:val="ro-RO"/>
              </w:rPr>
              <w:t xml:space="preserve"> la această sarcină reprezintă 15% din nota finală de la această disciplină. Nota se reportează, sarcina nefiind </w:t>
            </w:r>
            <w:proofErr w:type="spellStart"/>
            <w:r w:rsidRPr="00845092">
              <w:rPr>
                <w:rFonts w:cs="Calibri"/>
                <w:lang w:val="ro-RO"/>
              </w:rPr>
              <w:t>susţinută</w:t>
            </w:r>
            <w:proofErr w:type="spellEnd"/>
            <w:r w:rsidRPr="00845092">
              <w:rPr>
                <w:rFonts w:cs="Calibri"/>
                <w:lang w:val="ro-RO"/>
              </w:rPr>
              <w:t xml:space="preserve"> în fiecare sesiune de </w:t>
            </w:r>
            <w:proofErr w:type="spellStart"/>
            <w:r w:rsidRPr="00845092">
              <w:rPr>
                <w:rFonts w:cs="Calibri"/>
                <w:lang w:val="ro-RO"/>
              </w:rPr>
              <w:t>restanţă</w:t>
            </w:r>
            <w:proofErr w:type="spellEnd"/>
            <w:r w:rsidRPr="00845092">
              <w:rPr>
                <w:rFonts w:cs="Calibri"/>
                <w:lang w:val="ro-RO"/>
              </w:rPr>
              <w:t xml:space="preserve"> / mărire de notă.</w:t>
            </w:r>
          </w:p>
          <w:p w14:paraId="20A5FB3E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44F9E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  <w:r w:rsidRPr="00845092">
              <w:rPr>
                <w:rFonts w:cs="Calibri"/>
                <w:lang w:val="ro-RO"/>
              </w:rPr>
              <w:t xml:space="preserve">18% (între 1 </w:t>
            </w:r>
            <w:proofErr w:type="spellStart"/>
            <w:r w:rsidRPr="00845092">
              <w:rPr>
                <w:rFonts w:cs="Calibri"/>
                <w:lang w:val="ro-RO"/>
              </w:rPr>
              <w:t>şi</w:t>
            </w:r>
            <w:proofErr w:type="spellEnd"/>
            <w:r w:rsidRPr="00845092">
              <w:rPr>
                <w:rFonts w:cs="Calibri"/>
                <w:lang w:val="ro-RO"/>
              </w:rPr>
              <w:t xml:space="preserve"> maximum 10 puncte)</w:t>
            </w:r>
          </w:p>
          <w:p w14:paraId="2C8F2EED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</w:p>
          <w:p w14:paraId="0C07FB5D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</w:p>
          <w:p w14:paraId="2942DA48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</w:p>
          <w:p w14:paraId="04BCB82E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</w:p>
          <w:p w14:paraId="56F25CC7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</w:p>
          <w:p w14:paraId="2ADE349B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</w:p>
          <w:p w14:paraId="2994F0E2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</w:p>
          <w:p w14:paraId="51E9C805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</w:p>
          <w:p w14:paraId="10AB5152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</w:p>
          <w:p w14:paraId="175B60AD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</w:p>
          <w:p w14:paraId="279894EE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</w:p>
        </w:tc>
      </w:tr>
      <w:tr w:rsidR="00845092" w:rsidRPr="00595DFC" w14:paraId="7D824245" w14:textId="77777777" w:rsidTr="00845092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F54F9" w14:textId="77777777" w:rsidR="00845092" w:rsidRPr="00C4385C" w:rsidRDefault="00845092" w:rsidP="001D7E19">
            <w:pPr>
              <w:pStyle w:val="NoSpacing"/>
              <w:rPr>
                <w:rFonts w:cs="Calibri"/>
                <w:lang w:val="ro-RO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BBCFB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  <w:proofErr w:type="spellStart"/>
            <w:r w:rsidRPr="00845092">
              <w:rPr>
                <w:rFonts w:cs="Calibri"/>
                <w:lang w:val="ro-RO"/>
              </w:rPr>
              <w:t>Abilităţi</w:t>
            </w:r>
            <w:proofErr w:type="spellEnd"/>
          </w:p>
          <w:p w14:paraId="6A1DD1EE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  <w:r w:rsidRPr="00845092">
              <w:rPr>
                <w:rFonts w:cs="Calibri"/>
                <w:lang w:val="ro-RO"/>
              </w:rPr>
              <w:t xml:space="preserve">Capacitatea de a realiza o </w:t>
            </w:r>
            <w:r w:rsidRPr="00845092">
              <w:rPr>
                <w:rFonts w:cs="Calibri"/>
                <w:lang w:val="ro-RO"/>
              </w:rPr>
              <w:lastRenderedPageBreak/>
              <w:t>dezbatere pe o anumită temă</w:t>
            </w:r>
          </w:p>
          <w:p w14:paraId="150B9545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  <w:r w:rsidRPr="00845092">
              <w:rPr>
                <w:rFonts w:cs="Calibri"/>
                <w:noProof/>
                <w:lang w:val="ro-RO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4C906604" wp14:editId="5AA68556">
                      <wp:simplePos x="0" y="0"/>
                      <wp:positionH relativeFrom="column">
                        <wp:posOffset>709510</wp:posOffset>
                      </wp:positionH>
                      <wp:positionV relativeFrom="paragraph">
                        <wp:posOffset>79650</wp:posOffset>
                      </wp:positionV>
                      <wp:extent cx="360" cy="360"/>
                      <wp:effectExtent l="38100" t="38100" r="38100" b="38100"/>
                      <wp:wrapNone/>
                      <wp:docPr id="11" name="Ink 1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47218D8" id="Ink 11" o:spid="_x0000_s1026" type="#_x0000_t75" style="position:absolute;margin-left:55.5pt;margin-top:5.9pt;width:.75pt;height: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">
                      <v:imagedata r:id="rId10" o:title=""/>
                    </v:shape>
                  </w:pict>
                </mc:Fallback>
              </mc:AlternateContent>
            </w:r>
            <w:r w:rsidRPr="00845092">
              <w:rPr>
                <w:rFonts w:cs="Calibri"/>
                <w:noProof/>
                <w:lang w:val="ro-RO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415624EF" wp14:editId="20D3C5DC">
                      <wp:simplePos x="0" y="0"/>
                      <wp:positionH relativeFrom="column">
                        <wp:posOffset>366790</wp:posOffset>
                      </wp:positionH>
                      <wp:positionV relativeFrom="paragraph">
                        <wp:posOffset>72090</wp:posOffset>
                      </wp:positionV>
                      <wp:extent cx="360" cy="360"/>
                      <wp:effectExtent l="38100" t="38100" r="38100" b="38100"/>
                      <wp:wrapNone/>
                      <wp:docPr id="12" name="Ink 1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1488AE7" id="Ink 12" o:spid="_x0000_s1026" type="#_x0000_t75" style="position:absolute;margin-left:28.55pt;margin-top:5.3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">
                      <v:imagedata r:id="rId10" o:title=""/>
                    </v:shape>
                  </w:pict>
                </mc:Fallback>
              </mc:AlternateContent>
            </w:r>
            <w:r w:rsidRPr="00845092">
              <w:rPr>
                <w:rFonts w:cs="Calibri"/>
                <w:lang w:val="ro-RO"/>
              </w:rPr>
              <w:t>(Sarcină de dezbatere)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A2A91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  <w:r w:rsidRPr="00845092">
              <w:rPr>
                <w:rFonts w:cs="Calibri"/>
                <w:lang w:val="ro-RO"/>
              </w:rPr>
              <w:lastRenderedPageBreak/>
              <w:t xml:space="preserve">Sarcina de grup (2-3 studenți) constă în realizarea unei dezbateri pe baza mai multor </w:t>
            </w:r>
            <w:r w:rsidRPr="00845092">
              <w:rPr>
                <w:rFonts w:cs="Calibri"/>
                <w:lang w:val="ro-RO"/>
              </w:rPr>
              <w:lastRenderedPageBreak/>
              <w:t>articole de specialitate, pe o temă stabilită în prealabil.</w:t>
            </w:r>
          </w:p>
          <w:p w14:paraId="1BEFE6DA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  <w:r w:rsidRPr="00845092">
              <w:rPr>
                <w:rFonts w:cs="Calibri"/>
                <w:lang w:val="ro-RO"/>
              </w:rPr>
              <w:t xml:space="preserve">Sarcina este programată pe parcursul semestrului. La această sarcină se acordă un punctaj între 1 punct (din oficiu) </w:t>
            </w:r>
            <w:proofErr w:type="spellStart"/>
            <w:r w:rsidRPr="00845092">
              <w:rPr>
                <w:rFonts w:cs="Calibri"/>
                <w:lang w:val="ro-RO"/>
              </w:rPr>
              <w:t>şi</w:t>
            </w:r>
            <w:proofErr w:type="spellEnd"/>
            <w:r w:rsidRPr="00845092">
              <w:rPr>
                <w:rFonts w:cs="Calibri"/>
                <w:lang w:val="ro-RO"/>
              </w:rPr>
              <w:t xml:space="preserve"> 10 puncte. Nota </w:t>
            </w:r>
            <w:proofErr w:type="spellStart"/>
            <w:r w:rsidRPr="00845092">
              <w:rPr>
                <w:rFonts w:cs="Calibri"/>
                <w:lang w:val="ro-RO"/>
              </w:rPr>
              <w:t>obţinută</w:t>
            </w:r>
            <w:proofErr w:type="spellEnd"/>
            <w:r w:rsidRPr="00845092">
              <w:rPr>
                <w:rFonts w:cs="Calibri"/>
                <w:lang w:val="ro-RO"/>
              </w:rPr>
              <w:t xml:space="preserve"> la această sarcină reprezintă 15% din nota finală de la această disciplină. Nota se reportează, sarcina nefiind </w:t>
            </w:r>
            <w:proofErr w:type="spellStart"/>
            <w:r w:rsidRPr="00845092">
              <w:rPr>
                <w:rFonts w:cs="Calibri"/>
                <w:lang w:val="ro-RO"/>
              </w:rPr>
              <w:t>susţinută</w:t>
            </w:r>
            <w:proofErr w:type="spellEnd"/>
            <w:r w:rsidRPr="00845092">
              <w:rPr>
                <w:rFonts w:cs="Calibri"/>
                <w:lang w:val="ro-RO"/>
              </w:rPr>
              <w:t xml:space="preserve"> în fiecare sesiune de </w:t>
            </w:r>
            <w:proofErr w:type="spellStart"/>
            <w:r w:rsidRPr="00845092">
              <w:rPr>
                <w:rFonts w:cs="Calibri"/>
                <w:lang w:val="ro-RO"/>
              </w:rPr>
              <w:t>restanţă</w:t>
            </w:r>
            <w:proofErr w:type="spellEnd"/>
            <w:r w:rsidRPr="00845092">
              <w:rPr>
                <w:rFonts w:cs="Calibri"/>
                <w:lang w:val="ro-RO"/>
              </w:rPr>
              <w:t xml:space="preserve"> / mărire de notă.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7FB81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  <w:r w:rsidRPr="00845092">
              <w:rPr>
                <w:rFonts w:cs="Calibri"/>
                <w:lang w:val="ro-RO"/>
              </w:rPr>
              <w:lastRenderedPageBreak/>
              <w:t xml:space="preserve">19% (între 1 </w:t>
            </w:r>
            <w:proofErr w:type="spellStart"/>
            <w:r w:rsidRPr="00845092">
              <w:rPr>
                <w:rFonts w:cs="Calibri"/>
                <w:lang w:val="ro-RO"/>
              </w:rPr>
              <w:t>şi</w:t>
            </w:r>
            <w:proofErr w:type="spellEnd"/>
            <w:r w:rsidRPr="00845092">
              <w:rPr>
                <w:rFonts w:cs="Calibri"/>
                <w:lang w:val="ro-RO"/>
              </w:rPr>
              <w:t xml:space="preserve"> maximum 10 puncte)</w:t>
            </w:r>
          </w:p>
          <w:p w14:paraId="5EF87A8C" w14:textId="77777777" w:rsidR="00845092" w:rsidRPr="00845092" w:rsidRDefault="00845092" w:rsidP="001D7E19">
            <w:pPr>
              <w:pStyle w:val="NoSpacing"/>
              <w:rPr>
                <w:rFonts w:cs="Calibri"/>
                <w:lang w:val="ro-RO"/>
              </w:rPr>
            </w:pPr>
          </w:p>
        </w:tc>
      </w:tr>
      <w:tr w:rsidR="00845092" w:rsidRPr="00C4385C" w14:paraId="5B5C4E54" w14:textId="77777777" w:rsidTr="00845092">
        <w:tblPrEx>
          <w:tblLook w:val="00A0" w:firstRow="1" w:lastRow="0" w:firstColumn="1" w:lastColumn="0" w:noHBand="0" w:noVBand="0"/>
        </w:tblPrEx>
        <w:trPr>
          <w:trHeight w:val="413"/>
        </w:trPr>
        <w:tc>
          <w:tcPr>
            <w:tcW w:w="9379" w:type="dxa"/>
            <w:gridSpan w:val="4"/>
          </w:tcPr>
          <w:p w14:paraId="0935431C" w14:textId="5403D723" w:rsidR="00845092" w:rsidRPr="00C4385C" w:rsidRDefault="00845092" w:rsidP="001D7E19">
            <w:pPr>
              <w:pStyle w:val="NoSpacing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lastRenderedPageBreak/>
              <w:t>10.6 Standard minim de performanță</w:t>
            </w:r>
          </w:p>
        </w:tc>
      </w:tr>
      <w:tr w:rsidR="00845092" w:rsidRPr="007E6185" w14:paraId="4DC7491C" w14:textId="77777777" w:rsidTr="00845092">
        <w:tblPrEx>
          <w:tblLook w:val="00A0" w:firstRow="1" w:lastRow="0" w:firstColumn="1" w:lastColumn="0" w:noHBand="0" w:noVBand="0"/>
        </w:tblPrEx>
        <w:trPr>
          <w:trHeight w:val="413"/>
        </w:trPr>
        <w:tc>
          <w:tcPr>
            <w:tcW w:w="9379" w:type="dxa"/>
            <w:gridSpan w:val="4"/>
          </w:tcPr>
          <w:p w14:paraId="7F35DF74" w14:textId="77777777" w:rsidR="00845092" w:rsidRDefault="00845092" w:rsidP="001D7E19">
            <w:pPr>
              <w:pStyle w:val="NoSpacing"/>
              <w:rPr>
                <w:rFonts w:cs="Calibri"/>
                <w:bCs/>
                <w:lang w:val="ro-RO"/>
              </w:rPr>
            </w:pPr>
            <w:r w:rsidRPr="002311D1">
              <w:rPr>
                <w:rFonts w:cs="Calibri"/>
                <w:bCs/>
                <w:lang w:val="ro-RO"/>
              </w:rPr>
              <w:t xml:space="preserve">Nota finală se calculează făcând media ponderată a notelor de la cele patru sarcini. Pentru ca un student să poată promova această disciplină trebuie să </w:t>
            </w:r>
            <w:proofErr w:type="spellStart"/>
            <w:r w:rsidRPr="002311D1">
              <w:rPr>
                <w:rFonts w:cs="Calibri"/>
                <w:bCs/>
                <w:lang w:val="ro-RO"/>
              </w:rPr>
              <w:t>obţină</w:t>
            </w:r>
            <w:proofErr w:type="spellEnd"/>
            <w:r w:rsidRPr="002311D1">
              <w:rPr>
                <w:rFonts w:cs="Calibri"/>
                <w:bCs/>
                <w:lang w:val="ro-RO"/>
              </w:rPr>
              <w:t xml:space="preserve"> </w:t>
            </w:r>
            <w:r w:rsidRPr="002311D1">
              <w:rPr>
                <w:rFonts w:cs="Calibri"/>
                <w:b/>
                <w:bCs/>
                <w:lang w:val="ro-RO"/>
              </w:rPr>
              <w:t>minim 5 puncte</w:t>
            </w:r>
            <w:r w:rsidRPr="002311D1">
              <w:rPr>
                <w:rFonts w:cs="Calibri"/>
                <w:bCs/>
                <w:lang w:val="ro-RO"/>
              </w:rPr>
              <w:t xml:space="preserve"> la sarcina de curs</w:t>
            </w:r>
            <w:r>
              <w:rPr>
                <w:rFonts w:cs="Calibri"/>
                <w:bCs/>
                <w:lang w:val="ro-RO"/>
              </w:rPr>
              <w:t xml:space="preserve"> și să realizeze </w:t>
            </w:r>
            <w:r>
              <w:rPr>
                <w:rFonts w:cs="Calibri"/>
                <w:b/>
                <w:lang w:val="ro-RO"/>
              </w:rPr>
              <w:t xml:space="preserve">cel puțin una </w:t>
            </w:r>
            <w:r>
              <w:rPr>
                <w:rFonts w:cs="Calibri"/>
                <w:bCs/>
                <w:lang w:val="ro-RO"/>
              </w:rPr>
              <w:t>dintre cele trei sarcini de seminar.</w:t>
            </w:r>
          </w:p>
          <w:p w14:paraId="50CA5768" w14:textId="63F7D599" w:rsidR="00845092" w:rsidRPr="006A6666" w:rsidRDefault="00845092" w:rsidP="001D7E19">
            <w:pPr>
              <w:pStyle w:val="NoSpacing"/>
              <w:rPr>
                <w:rFonts w:cs="Calibri"/>
                <w:bCs/>
                <w:lang w:val="pt-PT"/>
              </w:rPr>
            </w:pPr>
            <w:r>
              <w:rPr>
                <w:rFonts w:cs="Calibri"/>
                <w:b/>
                <w:lang w:val="ro-RO"/>
              </w:rPr>
              <w:t xml:space="preserve">Restanță/Mărire: </w:t>
            </w:r>
            <w:r>
              <w:rPr>
                <w:rFonts w:cs="Calibri"/>
                <w:bCs/>
                <w:lang w:val="ro-RO"/>
              </w:rPr>
              <w:t xml:space="preserve">Pentru </w:t>
            </w:r>
            <w:r w:rsidRPr="00CF5704">
              <w:rPr>
                <w:rFonts w:cs="Calibri"/>
                <w:b/>
                <w:lang w:val="ro-RO"/>
              </w:rPr>
              <w:t>restanță</w:t>
            </w:r>
            <w:r>
              <w:rPr>
                <w:rFonts w:cs="Calibri"/>
                <w:bCs/>
                <w:lang w:val="ro-RO"/>
              </w:rPr>
              <w:t xml:space="preserve"> se susține </w:t>
            </w:r>
            <w:r w:rsidRPr="006A6666">
              <w:rPr>
                <w:rFonts w:cs="Calibri"/>
                <w:bCs/>
                <w:lang w:val="pt-PT"/>
              </w:rPr>
              <w:t xml:space="preserve">sarcina </w:t>
            </w:r>
            <w:r w:rsidRPr="006A6666">
              <w:rPr>
                <w:rFonts w:cs="Calibri"/>
                <w:b/>
                <w:lang w:val="pt-PT"/>
              </w:rPr>
              <w:t>Lucrarea aplicativă</w:t>
            </w:r>
            <w:r w:rsidRPr="006A6666">
              <w:rPr>
                <w:rFonts w:cs="Calibri"/>
                <w:bCs/>
                <w:lang w:val="pt-PT"/>
              </w:rPr>
              <w:t xml:space="preserve">, având structura descrisă la punctul </w:t>
            </w:r>
            <w:r w:rsidR="006022E4" w:rsidRPr="006A6666">
              <w:rPr>
                <w:rFonts w:cs="Calibri"/>
                <w:bCs/>
                <w:lang w:val="pt-PT"/>
              </w:rPr>
              <w:t>10</w:t>
            </w:r>
            <w:r w:rsidRPr="006A6666">
              <w:rPr>
                <w:rFonts w:cs="Calibri"/>
                <w:bCs/>
                <w:lang w:val="pt-PT"/>
              </w:rPr>
              <w:t xml:space="preserve">.4. </w:t>
            </w:r>
            <w:r>
              <w:rPr>
                <w:rFonts w:cs="Calibri"/>
                <w:lang w:val="ro-RO"/>
              </w:rPr>
              <w:t xml:space="preserve">Nerealizarea niciuneia dintre cele trei sarcini de seminar pe parcursul semestrului duce la </w:t>
            </w:r>
            <w:r>
              <w:rPr>
                <w:rFonts w:cs="Calibri"/>
                <w:b/>
                <w:lang w:val="ro-RO"/>
              </w:rPr>
              <w:t xml:space="preserve">imposibilitatea predării Lucrării aplicative </w:t>
            </w:r>
            <w:r>
              <w:rPr>
                <w:rFonts w:cs="Calibri"/>
                <w:bCs/>
                <w:lang w:val="ro-RO"/>
              </w:rPr>
              <w:t xml:space="preserve">în sesiunea A2. Pentru sesiunea B2 trebuie realizată și Sarcina de sinteză (pe lângă Lucrarea aplicativă). Nerealizarea Sarcinii de sinteză pentru sesiunea B2 duce la </w:t>
            </w:r>
            <w:r w:rsidRPr="0081599B">
              <w:rPr>
                <w:rFonts w:cs="Calibri"/>
                <w:b/>
                <w:bCs/>
                <w:lang w:val="ro-RO"/>
              </w:rPr>
              <w:t>necesitatea recontractării disciplinei</w:t>
            </w:r>
            <w:r>
              <w:rPr>
                <w:rFonts w:cs="Calibri"/>
                <w:bCs/>
                <w:lang w:val="ro-RO"/>
              </w:rPr>
              <w:t xml:space="preserve">. </w:t>
            </w:r>
            <w:r w:rsidRPr="006A6666">
              <w:rPr>
                <w:rFonts w:cs="Calibri"/>
                <w:bCs/>
                <w:lang w:val="pt-PT"/>
              </w:rPr>
              <w:t xml:space="preserve">Pentru </w:t>
            </w:r>
            <w:r w:rsidRPr="006A6666">
              <w:rPr>
                <w:rFonts w:cs="Calibri"/>
                <w:b/>
                <w:lang w:val="pt-PT"/>
              </w:rPr>
              <w:t xml:space="preserve">mărire </w:t>
            </w:r>
            <w:r w:rsidRPr="006A6666">
              <w:rPr>
                <w:rFonts w:cs="Calibri"/>
                <w:bCs/>
                <w:lang w:val="pt-PT"/>
              </w:rPr>
              <w:t xml:space="preserve">se susține din nou doar </w:t>
            </w:r>
            <w:r w:rsidRPr="006A6666">
              <w:rPr>
                <w:rFonts w:cs="Calibri"/>
                <w:b/>
                <w:lang w:val="pt-PT"/>
              </w:rPr>
              <w:t>Lucrarea aplicativă</w:t>
            </w:r>
            <w:r w:rsidRPr="006A6666">
              <w:rPr>
                <w:rFonts w:cs="Calibri"/>
                <w:bCs/>
                <w:lang w:val="pt-PT"/>
              </w:rPr>
              <w:t xml:space="preserve">, având structura descrisă la punctul </w:t>
            </w:r>
            <w:r w:rsidR="006022E4" w:rsidRPr="006A6666">
              <w:rPr>
                <w:rFonts w:cs="Calibri"/>
                <w:bCs/>
                <w:lang w:val="pt-PT"/>
              </w:rPr>
              <w:t>10</w:t>
            </w:r>
            <w:r w:rsidRPr="006A6666">
              <w:rPr>
                <w:rFonts w:cs="Calibri"/>
                <w:bCs/>
                <w:lang w:val="pt-PT"/>
              </w:rPr>
              <w:t>.4.</w:t>
            </w:r>
          </w:p>
          <w:p w14:paraId="6712072C" w14:textId="77777777" w:rsidR="00845092" w:rsidRDefault="00845092" w:rsidP="001D7E19">
            <w:pPr>
              <w:pStyle w:val="NoSpacing"/>
              <w:rPr>
                <w:rFonts w:cs="Calibri"/>
                <w:bCs/>
                <w:lang w:val="ro-RO"/>
              </w:rPr>
            </w:pPr>
            <w:r w:rsidRPr="00AC452E">
              <w:rPr>
                <w:rFonts w:cs="Calibri"/>
                <w:bCs/>
                <w:lang w:val="ro-RO"/>
              </w:rPr>
              <w:t xml:space="preserve">Neacumularea a minim </w:t>
            </w:r>
            <w:r w:rsidRPr="00E523DF">
              <w:rPr>
                <w:rFonts w:cs="Calibri"/>
                <w:b/>
                <w:lang w:val="ro-RO"/>
              </w:rPr>
              <w:t>8</w:t>
            </w:r>
            <w:r w:rsidRPr="00AC452E">
              <w:rPr>
                <w:rFonts w:cs="Calibri"/>
                <w:b/>
                <w:lang w:val="ro-RO"/>
              </w:rPr>
              <w:t xml:space="preserve"> prezențe</w:t>
            </w:r>
            <w:r w:rsidRPr="00AC452E">
              <w:rPr>
                <w:rFonts w:cs="Calibri"/>
                <w:bCs/>
                <w:lang w:val="ro-RO"/>
              </w:rPr>
              <w:t xml:space="preserve"> cumulate (curs și seminar) duce la: a) </w:t>
            </w:r>
            <w:r w:rsidRPr="00AC452E">
              <w:rPr>
                <w:rFonts w:cs="Calibri"/>
                <w:b/>
                <w:lang w:val="ro-RO"/>
              </w:rPr>
              <w:t>imposibilitatea predării</w:t>
            </w:r>
            <w:r>
              <w:rPr>
                <w:rFonts w:cs="Calibri"/>
                <w:b/>
                <w:lang w:val="ro-RO"/>
              </w:rPr>
              <w:t xml:space="preserve"> Lucrării aplicative</w:t>
            </w:r>
            <w:r w:rsidRPr="00AC452E">
              <w:rPr>
                <w:rFonts w:cs="Calibri"/>
                <w:b/>
                <w:lang w:val="ro-RO"/>
              </w:rPr>
              <w:t xml:space="preserve"> </w:t>
            </w:r>
            <w:r w:rsidRPr="00AC452E">
              <w:rPr>
                <w:rFonts w:cs="Calibri"/>
                <w:bCs/>
                <w:lang w:val="ro-RO"/>
              </w:rPr>
              <w:t>în sesiunea A</w:t>
            </w:r>
            <w:r>
              <w:rPr>
                <w:rFonts w:cs="Calibri"/>
                <w:bCs/>
                <w:lang w:val="ro-RO"/>
              </w:rPr>
              <w:t>2</w:t>
            </w:r>
            <w:r w:rsidRPr="00AC452E">
              <w:rPr>
                <w:rFonts w:cs="Calibri"/>
                <w:bCs/>
                <w:lang w:val="ro-RO"/>
              </w:rPr>
              <w:t xml:space="preserve">; b) pentru predarea </w:t>
            </w:r>
            <w:r>
              <w:rPr>
                <w:rFonts w:cs="Calibri"/>
                <w:bCs/>
                <w:lang w:val="ro-RO"/>
              </w:rPr>
              <w:t>Lucrării</w:t>
            </w:r>
            <w:r w:rsidRPr="00AC452E">
              <w:rPr>
                <w:rFonts w:cs="Calibri"/>
                <w:bCs/>
                <w:lang w:val="ro-RO"/>
              </w:rPr>
              <w:t xml:space="preserve"> în sesiunea B</w:t>
            </w:r>
            <w:r>
              <w:rPr>
                <w:rFonts w:cs="Calibri"/>
                <w:bCs/>
                <w:lang w:val="ro-RO"/>
              </w:rPr>
              <w:t>2</w:t>
            </w:r>
            <w:r w:rsidRPr="00AC452E">
              <w:rPr>
                <w:rFonts w:cs="Calibri"/>
                <w:bCs/>
                <w:lang w:val="ro-RO"/>
              </w:rPr>
              <w:t xml:space="preserve"> sunt necesare </w:t>
            </w:r>
            <w:r w:rsidRPr="00AC452E">
              <w:rPr>
                <w:rFonts w:cs="Calibri"/>
                <w:b/>
                <w:lang w:val="ro-RO"/>
              </w:rPr>
              <w:t>realizarea unor sarcini suplimentare</w:t>
            </w:r>
            <w:r w:rsidRPr="00AC452E">
              <w:rPr>
                <w:rFonts w:cs="Calibri"/>
                <w:bCs/>
                <w:lang w:val="ro-RO"/>
              </w:rPr>
              <w:t>, ca recuperare</w:t>
            </w:r>
            <w:r>
              <w:rPr>
                <w:rFonts w:cs="Calibri"/>
                <w:bCs/>
                <w:lang w:val="ro-RO"/>
              </w:rPr>
              <w:t xml:space="preserve"> a prezențelor (detaliile se primesc în penultimul seminar din semestru). Lipsa totală de prezențe la curs și seminar (0 prezențe) duce la</w:t>
            </w:r>
            <w:r w:rsidRPr="0081599B">
              <w:rPr>
                <w:rFonts w:cs="Calibri"/>
                <w:b/>
                <w:bCs/>
                <w:lang w:val="ro-RO"/>
              </w:rPr>
              <w:t xml:space="preserve"> necesitatea recontractării disciplinei</w:t>
            </w:r>
            <w:r>
              <w:rPr>
                <w:rFonts w:cs="Calibri"/>
                <w:bCs/>
                <w:lang w:val="ro-RO"/>
              </w:rPr>
              <w:t>.</w:t>
            </w:r>
          </w:p>
          <w:p w14:paraId="39AA1A7F" w14:textId="77777777" w:rsidR="00845092" w:rsidRPr="007E6185" w:rsidRDefault="00845092" w:rsidP="001D7E19">
            <w:pPr>
              <w:pStyle w:val="NoSpacing"/>
              <w:rPr>
                <w:rFonts w:cs="Calibri"/>
                <w:bCs/>
                <w:lang w:val="ro-RO"/>
              </w:rPr>
            </w:pPr>
            <w:r>
              <w:rPr>
                <w:rFonts w:cs="Calibri"/>
                <w:bCs/>
                <w:lang w:val="ro-RO"/>
              </w:rPr>
              <w:t>În cazul derulării unor studii pe parcursul semestrului (la care studenții pot participa), participarea și/sau aducerea de participanți poate aduce puncte bonus la sarcinile de seminar (detaliile sunt oferite la curs, dacă există astfel de studii în semestrul respectiv).</w:t>
            </w:r>
          </w:p>
        </w:tc>
      </w:tr>
    </w:tbl>
    <w:p w14:paraId="4FE0EF6C" w14:textId="77777777" w:rsidR="00E0255D" w:rsidRPr="00AB51F7" w:rsidRDefault="00E0255D" w:rsidP="00752E1C">
      <w:pPr>
        <w:jc w:val="center"/>
        <w:rPr>
          <w:rFonts w:ascii="Calibri" w:hAnsi="Calibri" w:cs="Calibri"/>
          <w:sz w:val="20"/>
          <w:szCs w:val="20"/>
        </w:rPr>
      </w:pPr>
    </w:p>
    <w:p w14:paraId="4DF397D7" w14:textId="77777777" w:rsidR="005F6BF6" w:rsidRPr="00AB51F7" w:rsidRDefault="005F6BF6" w:rsidP="00802D13">
      <w:pPr>
        <w:rPr>
          <w:rFonts w:ascii="Calibri" w:eastAsia="Calibri" w:hAnsi="Calibri" w:cs="Calibri"/>
          <w:sz w:val="20"/>
          <w:szCs w:val="20"/>
        </w:rPr>
      </w:pPr>
    </w:p>
    <w:p w14:paraId="2707918E" w14:textId="530DA805" w:rsidR="00802D13" w:rsidRDefault="005F6BF6" w:rsidP="00802D13">
      <w:pPr>
        <w:rPr>
          <w:rFonts w:ascii="Calibri" w:eastAsia="Calibri" w:hAnsi="Calibri" w:cs="Calibri"/>
        </w:rPr>
      </w:pPr>
      <w:r w:rsidRPr="00AB51F7">
        <w:rPr>
          <w:rFonts w:ascii="Calibri" w:eastAsia="Calibri" w:hAnsi="Calibri" w:cs="Calibri"/>
        </w:rPr>
        <w:t>Data completării                                                                                                           Titular de disciplină</w:t>
      </w:r>
    </w:p>
    <w:p w14:paraId="530E8E09" w14:textId="6B81FF96" w:rsidR="00664F4E" w:rsidRPr="00AB51F7" w:rsidRDefault="00664F4E" w:rsidP="00664F4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2.02.2026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     </w:t>
      </w:r>
      <w:r>
        <w:rPr>
          <w:rFonts w:ascii="Calibri" w:hAnsi="Calibri" w:cs="Calibri"/>
        </w:rPr>
        <w:t>Conf.</w:t>
      </w:r>
      <w:r w:rsidRPr="004A3A96">
        <w:rPr>
          <w:rFonts w:ascii="Calibri" w:hAnsi="Calibri" w:cs="Calibri"/>
        </w:rPr>
        <w:t xml:space="preserve"> Dr. Paul </w:t>
      </w:r>
      <w:proofErr w:type="spellStart"/>
      <w:r w:rsidRPr="004A3A96">
        <w:rPr>
          <w:rFonts w:ascii="Calibri" w:hAnsi="Calibri" w:cs="Calibri"/>
        </w:rPr>
        <w:t>Sârbescu</w:t>
      </w:r>
      <w:proofErr w:type="spellEnd"/>
    </w:p>
    <w:p w14:paraId="02BBEA29" w14:textId="5D0D26C3" w:rsidR="005F6BF6" w:rsidRPr="00AB51F7" w:rsidRDefault="005F6BF6" w:rsidP="00802D13">
      <w:pPr>
        <w:rPr>
          <w:rFonts w:ascii="Calibri" w:eastAsia="Calibri" w:hAnsi="Calibri" w:cs="Calibri"/>
        </w:rPr>
      </w:pPr>
    </w:p>
    <w:p w14:paraId="5C94F5E2" w14:textId="77777777" w:rsidR="005F6BF6" w:rsidRPr="00AB51F7" w:rsidRDefault="005F6BF6" w:rsidP="00802D13">
      <w:pPr>
        <w:rPr>
          <w:rFonts w:ascii="Calibri" w:eastAsia="Calibri" w:hAnsi="Calibri" w:cs="Calibri"/>
        </w:rPr>
      </w:pPr>
    </w:p>
    <w:p w14:paraId="339B2856" w14:textId="5E763A39" w:rsidR="005F6BF6" w:rsidRDefault="005F6BF6" w:rsidP="00802D13">
      <w:pPr>
        <w:rPr>
          <w:rFonts w:ascii="Calibri" w:eastAsia="Calibri" w:hAnsi="Calibri" w:cs="Calibri"/>
        </w:rPr>
      </w:pPr>
      <w:r w:rsidRPr="00AB51F7">
        <w:rPr>
          <w:rFonts w:ascii="Calibri" w:eastAsia="Calibri" w:hAnsi="Calibri" w:cs="Calibri"/>
        </w:rPr>
        <w:t>Data avizării în departament                                                                            Director de departament</w:t>
      </w:r>
    </w:p>
    <w:p w14:paraId="10E532B1" w14:textId="29C6B1DA" w:rsidR="002A3D7F" w:rsidRPr="00AB51F7" w:rsidRDefault="002A3D7F" w:rsidP="00802D1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Conf. Dr. Andrei Rusu</w:t>
      </w:r>
    </w:p>
    <w:sectPr w:rsidR="002A3D7F" w:rsidRPr="00AB51F7" w:rsidSect="009073AF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814" w:right="1134" w:bottom="1418" w:left="1418" w:header="289" w:footer="8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2BE28" w14:textId="77777777" w:rsidR="003479CE" w:rsidRDefault="003479CE" w:rsidP="003E226A">
      <w:r>
        <w:separator/>
      </w:r>
    </w:p>
  </w:endnote>
  <w:endnote w:type="continuationSeparator" w:id="0">
    <w:p w14:paraId="4ABF70B5" w14:textId="77777777" w:rsidR="003479CE" w:rsidRDefault="003479CE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????????a Neu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588016" w14:textId="77777777" w:rsidR="00193CCA" w:rsidRDefault="00193CCA" w:rsidP="00193C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24CDF" w14:textId="77777777" w:rsidR="0086407E" w:rsidRDefault="0086407E">
    <w:pPr>
      <w:pStyle w:val="Footer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70505" w14:textId="77777777" w:rsidR="003479CE" w:rsidRDefault="003479CE" w:rsidP="003E226A">
      <w:r>
        <w:separator/>
      </w:r>
    </w:p>
  </w:footnote>
  <w:footnote w:type="continuationSeparator" w:id="0">
    <w:p w14:paraId="206BB578" w14:textId="77777777" w:rsidR="003479CE" w:rsidRDefault="003479CE" w:rsidP="003E226A">
      <w:r>
        <w:continuationSeparator/>
      </w:r>
    </w:p>
  </w:footnote>
  <w:footnote w:id="1">
    <w:p w14:paraId="3946D39D" w14:textId="0913AE0F" w:rsidR="003714FB" w:rsidRDefault="003714FB" w:rsidP="00A8091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Conform articolului 37, alineatul (1) din Legea învățământului superior nr. 199/2023, cu modificările și completările ulterioare, </w:t>
      </w:r>
      <w:r w:rsidRPr="00B81075">
        <w:rPr>
          <w:i/>
          <w:iCs/>
        </w:rPr>
        <w:t xml:space="preserve">„succesul academic al unui student pe parcursul unui program de studii este determinat prin </w:t>
      </w:r>
      <w:r w:rsidRPr="00B81075">
        <w:rPr>
          <w:b/>
          <w:bCs/>
          <w:i/>
          <w:iCs/>
        </w:rPr>
        <w:t>verificarea dobândirii rezultatelor așteptate ale învățării prin evaluări de tip examen și prin evaluarea pe parcurs</w:t>
      </w:r>
      <w:r w:rsidRPr="00B81075">
        <w:rPr>
          <w:i/>
          <w:iCs/>
        </w:rPr>
        <w:t>”</w:t>
      </w:r>
      <w:r w:rsidRPr="00B81075">
        <w:t>.</w:t>
      </w:r>
    </w:p>
  </w:footnote>
  <w:footnote w:id="2">
    <w:p w14:paraId="2B40C086" w14:textId="50D1CB7D" w:rsidR="00A80917" w:rsidRPr="003714FB" w:rsidRDefault="00A80917" w:rsidP="00A80917">
      <w:pPr>
        <w:pStyle w:val="FootnoteText"/>
        <w:jc w:val="both"/>
      </w:pPr>
      <w:r w:rsidRPr="003714FB">
        <w:rPr>
          <w:rStyle w:val="FootnoteReference"/>
        </w:rPr>
        <w:footnoteRef/>
      </w:r>
      <w:r w:rsidRPr="003714FB">
        <w:t xml:space="preserve"> </w:t>
      </w:r>
      <w:r w:rsidRPr="003714FB">
        <w:t xml:space="preserve">Se va avea în vedere corelarea numărului total de ore didactice și de studiu individual cu numărul de credite alocat disciplinei. 1 credit = între 25 și 30 de ore de activități didactice și de studiu individual. </w:t>
      </w:r>
      <w:r w:rsidR="004C17B5" w:rsidRPr="003714FB">
        <w:t>La nivelul departamentelor didactice se</w:t>
      </w:r>
      <w:r w:rsidRPr="003714FB">
        <w:t xml:space="preserve"> po</w:t>
      </w:r>
      <w:r w:rsidR="004C17B5" w:rsidRPr="003714FB">
        <w:t>a</w:t>
      </w:r>
      <w:r w:rsidRPr="003714FB">
        <w:t>t</w:t>
      </w:r>
      <w:r w:rsidR="004C17B5" w:rsidRPr="003714FB">
        <w:t>e</w:t>
      </w:r>
      <w:r w:rsidRPr="003714FB">
        <w:t xml:space="preserve"> stabili, pe categorii de discipline, echivalența exactă dintre un credit și numărul de ore.</w:t>
      </w:r>
    </w:p>
  </w:footnote>
  <w:footnote w:id="3">
    <w:p w14:paraId="0403CCFA" w14:textId="42C89506" w:rsidR="00A80917" w:rsidRPr="003714FB" w:rsidRDefault="00A80917" w:rsidP="00A80917">
      <w:pPr>
        <w:pStyle w:val="FootnoteText"/>
        <w:jc w:val="both"/>
      </w:pPr>
      <w:r w:rsidRPr="003714FB">
        <w:rPr>
          <w:rStyle w:val="FootnoteReference"/>
        </w:rPr>
        <w:footnoteRef/>
      </w:r>
      <w:r w:rsidRPr="003714FB">
        <w:t xml:space="preserve"> </w:t>
      </w:r>
      <w:r w:rsidRPr="003714FB">
        <w:t>Orele aferente examinărilor se adună doar la punctul 3.8 – Total ore pe semestru, nu și la punctul 3.7 – Total ore de studiu individual.</w:t>
      </w:r>
    </w:p>
  </w:footnote>
  <w:footnote w:id="4">
    <w:p w14:paraId="26BBE2E6" w14:textId="451C5EC3" w:rsidR="003714FB" w:rsidRDefault="003714FB" w:rsidP="006422F4">
      <w:pPr>
        <w:pStyle w:val="FootnoteText"/>
        <w:jc w:val="both"/>
      </w:pPr>
      <w:r w:rsidRPr="003714FB">
        <w:rPr>
          <w:rStyle w:val="FootnoteReference"/>
        </w:rPr>
        <w:footnoteRef/>
      </w:r>
      <w:r w:rsidRPr="003714FB">
        <w:t xml:space="preserve"> </w:t>
      </w:r>
      <w:r w:rsidRPr="003714FB">
        <w:t>Total ore pe semestru = total ore din planul de învățământ + total ore studiu individual + ore alocate examinărilor.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414" w:name="_Hlk52889598"/>
  <w:bookmarkStart w:id="415" w:name="_Hlk52889599"/>
  <w:bookmarkStart w:id="416" w:name="_Hlk52889616"/>
  <w:bookmarkStart w:id="417" w:name="_Hlk52889617"/>
  <w:p w14:paraId="504F025B" w14:textId="34E56259" w:rsidR="001D34E8" w:rsidRDefault="00AB07CD" w:rsidP="00802D13">
    <w:pPr>
      <w:pStyle w:val="Header"/>
      <w:tabs>
        <w:tab w:val="clear" w:pos="4536"/>
        <w:tab w:val="clear" w:pos="9072"/>
      </w:tabs>
      <w:ind w:right="-158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4E304C67">
              <wp:simplePos x="0" y="0"/>
              <wp:positionH relativeFrom="column">
                <wp:posOffset>1812290</wp:posOffset>
              </wp:positionH>
              <wp:positionV relativeFrom="paragraph">
                <wp:posOffset>306251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166C9F8A" w:rsidR="001D34E8" w:rsidRPr="007A49D1" w:rsidRDefault="00884B42" w:rsidP="007A49D1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  <w:r w:rsidR="00301AAB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 xml:space="preserve"> ȘI CERCETĂRII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24.1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" stroked="f">
              <v:path arrowok="t"/>
              <v:textbox>
                <w:txbxContent>
                  <w:p w14:paraId="4B19B769" w14:textId="166C9F8A" w:rsidR="001D34E8" w:rsidRPr="007A49D1" w:rsidRDefault="00884B42" w:rsidP="007A49D1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  <w:r w:rsidR="00301AAB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 xml:space="preserve"> ȘI CERCETĂRII</w:t>
                    </w:r>
                  </w:p>
                  <w:p w14:paraId="349E0F56" w14:textId="77777777" w:rsidR="00884B42" w:rsidRDefault="00884B42" w:rsidP="007A49D1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802D13">
      <w:rPr>
        <w:noProof/>
      </w:rPr>
      <w:drawing>
        <wp:anchor distT="0" distB="0" distL="114300" distR="114300" simplePos="0" relativeHeight="251693056" behindDoc="0" locked="0" layoutInCell="1" allowOverlap="1" wp14:anchorId="4A5C2894" wp14:editId="45C29E75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414"/>
    <w:bookmarkEnd w:id="415"/>
    <w:bookmarkEnd w:id="416"/>
    <w:bookmarkEnd w:id="417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FE47D" w14:textId="77777777" w:rsidR="00193CCA" w:rsidRDefault="00AE0BA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5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3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913331">
    <w:abstractNumId w:val="23"/>
  </w:num>
  <w:num w:numId="2" w16cid:durableId="90396843">
    <w:abstractNumId w:val="0"/>
  </w:num>
  <w:num w:numId="3" w16cid:durableId="1192718609">
    <w:abstractNumId w:val="12"/>
  </w:num>
  <w:num w:numId="4" w16cid:durableId="138232326">
    <w:abstractNumId w:val="7"/>
  </w:num>
  <w:num w:numId="5" w16cid:durableId="137429682">
    <w:abstractNumId w:val="26"/>
  </w:num>
  <w:num w:numId="6" w16cid:durableId="302006953">
    <w:abstractNumId w:val="13"/>
  </w:num>
  <w:num w:numId="7" w16cid:durableId="688290793">
    <w:abstractNumId w:val="8"/>
  </w:num>
  <w:num w:numId="8" w16cid:durableId="1116408978">
    <w:abstractNumId w:val="5"/>
  </w:num>
  <w:num w:numId="9" w16cid:durableId="643042665">
    <w:abstractNumId w:val="18"/>
  </w:num>
  <w:num w:numId="10" w16cid:durableId="393817609">
    <w:abstractNumId w:val="16"/>
  </w:num>
  <w:num w:numId="11" w16cid:durableId="1421179909">
    <w:abstractNumId w:val="14"/>
  </w:num>
  <w:num w:numId="12" w16cid:durableId="1566918926">
    <w:abstractNumId w:val="10"/>
  </w:num>
  <w:num w:numId="13" w16cid:durableId="310990044">
    <w:abstractNumId w:val="24"/>
  </w:num>
  <w:num w:numId="14" w16cid:durableId="1002506713">
    <w:abstractNumId w:val="3"/>
  </w:num>
  <w:num w:numId="15" w16cid:durableId="1255432065">
    <w:abstractNumId w:val="11"/>
  </w:num>
  <w:num w:numId="16" w16cid:durableId="217281457">
    <w:abstractNumId w:val="20"/>
  </w:num>
  <w:num w:numId="17" w16cid:durableId="1870873637">
    <w:abstractNumId w:val="28"/>
  </w:num>
  <w:num w:numId="18" w16cid:durableId="624510688">
    <w:abstractNumId w:val="9"/>
  </w:num>
  <w:num w:numId="19" w16cid:durableId="464010501">
    <w:abstractNumId w:val="4"/>
  </w:num>
  <w:num w:numId="20" w16cid:durableId="745808500">
    <w:abstractNumId w:val="15"/>
  </w:num>
  <w:num w:numId="21" w16cid:durableId="943684859">
    <w:abstractNumId w:val="22"/>
  </w:num>
  <w:num w:numId="22" w16cid:durableId="964240544">
    <w:abstractNumId w:val="27"/>
  </w:num>
  <w:num w:numId="23" w16cid:durableId="1632706326">
    <w:abstractNumId w:val="17"/>
  </w:num>
  <w:num w:numId="24" w16cid:durableId="376199165">
    <w:abstractNumId w:val="25"/>
  </w:num>
  <w:num w:numId="25" w16cid:durableId="119230939">
    <w:abstractNumId w:val="29"/>
  </w:num>
  <w:num w:numId="26" w16cid:durableId="586768112">
    <w:abstractNumId w:val="2"/>
  </w:num>
  <w:num w:numId="27" w16cid:durableId="377583453">
    <w:abstractNumId w:val="19"/>
  </w:num>
  <w:num w:numId="28" w16cid:durableId="209801297">
    <w:abstractNumId w:val="21"/>
  </w:num>
  <w:num w:numId="29" w16cid:durableId="556666742">
    <w:abstractNumId w:val="6"/>
  </w:num>
  <w:num w:numId="30" w16cid:durableId="93922040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oralia Sulea">
    <w15:presenceInfo w15:providerId="Windows Live" w15:userId="8bd5b799e8f1af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trackRevision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57"/>
    <w:rsid w:val="00001FE1"/>
    <w:rsid w:val="00006384"/>
    <w:rsid w:val="00006A11"/>
    <w:rsid w:val="00017556"/>
    <w:rsid w:val="00027099"/>
    <w:rsid w:val="00032DAB"/>
    <w:rsid w:val="00041189"/>
    <w:rsid w:val="000415DE"/>
    <w:rsid w:val="00043DB9"/>
    <w:rsid w:val="000458CE"/>
    <w:rsid w:val="0004729D"/>
    <w:rsid w:val="00050255"/>
    <w:rsid w:val="00050D48"/>
    <w:rsid w:val="00053D42"/>
    <w:rsid w:val="00055AEB"/>
    <w:rsid w:val="00057048"/>
    <w:rsid w:val="000628E6"/>
    <w:rsid w:val="00070CEA"/>
    <w:rsid w:val="00072637"/>
    <w:rsid w:val="00073DE4"/>
    <w:rsid w:val="00073E3B"/>
    <w:rsid w:val="0008123A"/>
    <w:rsid w:val="0009025F"/>
    <w:rsid w:val="00095FBB"/>
    <w:rsid w:val="0009720E"/>
    <w:rsid w:val="000A03D0"/>
    <w:rsid w:val="000A4C02"/>
    <w:rsid w:val="000A7066"/>
    <w:rsid w:val="000B0AC4"/>
    <w:rsid w:val="000B2C52"/>
    <w:rsid w:val="000B5CF5"/>
    <w:rsid w:val="000C2457"/>
    <w:rsid w:val="000C5737"/>
    <w:rsid w:val="000C5DD6"/>
    <w:rsid w:val="000E4972"/>
    <w:rsid w:val="000E6269"/>
    <w:rsid w:val="00104CA0"/>
    <w:rsid w:val="001140D1"/>
    <w:rsid w:val="00116B1B"/>
    <w:rsid w:val="00116CFD"/>
    <w:rsid w:val="00125B83"/>
    <w:rsid w:val="00131150"/>
    <w:rsid w:val="00131523"/>
    <w:rsid w:val="00135E0B"/>
    <w:rsid w:val="001452D6"/>
    <w:rsid w:val="00145825"/>
    <w:rsid w:val="00145D1B"/>
    <w:rsid w:val="001568BE"/>
    <w:rsid w:val="001576EC"/>
    <w:rsid w:val="001649A6"/>
    <w:rsid w:val="00167F31"/>
    <w:rsid w:val="00170DB6"/>
    <w:rsid w:val="001744E9"/>
    <w:rsid w:val="00193CCA"/>
    <w:rsid w:val="001949D1"/>
    <w:rsid w:val="001A3279"/>
    <w:rsid w:val="001A47C9"/>
    <w:rsid w:val="001A5B61"/>
    <w:rsid w:val="001C0079"/>
    <w:rsid w:val="001C7CDD"/>
    <w:rsid w:val="001D34E8"/>
    <w:rsid w:val="001D564A"/>
    <w:rsid w:val="001E2FEE"/>
    <w:rsid w:val="001E5ED5"/>
    <w:rsid w:val="001E69C6"/>
    <w:rsid w:val="001F0D15"/>
    <w:rsid w:val="001F5BE0"/>
    <w:rsid w:val="00201477"/>
    <w:rsid w:val="00205AE4"/>
    <w:rsid w:val="002151BA"/>
    <w:rsid w:val="002415BB"/>
    <w:rsid w:val="00242267"/>
    <w:rsid w:val="00242472"/>
    <w:rsid w:val="0024351A"/>
    <w:rsid w:val="002458CB"/>
    <w:rsid w:val="00251A6A"/>
    <w:rsid w:val="002529AD"/>
    <w:rsid w:val="00256D69"/>
    <w:rsid w:val="002644F8"/>
    <w:rsid w:val="0027294F"/>
    <w:rsid w:val="00272E14"/>
    <w:rsid w:val="0027736C"/>
    <w:rsid w:val="00286335"/>
    <w:rsid w:val="00287419"/>
    <w:rsid w:val="0029063D"/>
    <w:rsid w:val="002A007E"/>
    <w:rsid w:val="002A2C06"/>
    <w:rsid w:val="002A3C87"/>
    <w:rsid w:val="002A3D7F"/>
    <w:rsid w:val="002B11E0"/>
    <w:rsid w:val="002B6BDC"/>
    <w:rsid w:val="002B71D3"/>
    <w:rsid w:val="002C64E3"/>
    <w:rsid w:val="002D112C"/>
    <w:rsid w:val="002D2F0E"/>
    <w:rsid w:val="002D3D67"/>
    <w:rsid w:val="002E0EBF"/>
    <w:rsid w:val="002E4EA3"/>
    <w:rsid w:val="00301AAB"/>
    <w:rsid w:val="003050F3"/>
    <w:rsid w:val="003147A3"/>
    <w:rsid w:val="00323381"/>
    <w:rsid w:val="003245CA"/>
    <w:rsid w:val="00327BCE"/>
    <w:rsid w:val="00327C5B"/>
    <w:rsid w:val="00334DB2"/>
    <w:rsid w:val="0033622C"/>
    <w:rsid w:val="00337E0F"/>
    <w:rsid w:val="00341A37"/>
    <w:rsid w:val="00344816"/>
    <w:rsid w:val="003450B2"/>
    <w:rsid w:val="003479CE"/>
    <w:rsid w:val="00353E55"/>
    <w:rsid w:val="00354046"/>
    <w:rsid w:val="0036054E"/>
    <w:rsid w:val="00367502"/>
    <w:rsid w:val="00370AE3"/>
    <w:rsid w:val="003714FB"/>
    <w:rsid w:val="003770D2"/>
    <w:rsid w:val="0038731B"/>
    <w:rsid w:val="003918B5"/>
    <w:rsid w:val="003A25DA"/>
    <w:rsid w:val="003A6F97"/>
    <w:rsid w:val="003A7FA0"/>
    <w:rsid w:val="003B34C1"/>
    <w:rsid w:val="003B35A4"/>
    <w:rsid w:val="003C378C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3F6BE0"/>
    <w:rsid w:val="004060ED"/>
    <w:rsid w:val="00407275"/>
    <w:rsid w:val="004102A8"/>
    <w:rsid w:val="0041260C"/>
    <w:rsid w:val="00416F51"/>
    <w:rsid w:val="00422818"/>
    <w:rsid w:val="0043147D"/>
    <w:rsid w:val="004422B3"/>
    <w:rsid w:val="004501A3"/>
    <w:rsid w:val="00455B8A"/>
    <w:rsid w:val="00465F44"/>
    <w:rsid w:val="00480F05"/>
    <w:rsid w:val="0048385D"/>
    <w:rsid w:val="004923C5"/>
    <w:rsid w:val="004943E4"/>
    <w:rsid w:val="00495AFA"/>
    <w:rsid w:val="004A2A78"/>
    <w:rsid w:val="004B273C"/>
    <w:rsid w:val="004C17B5"/>
    <w:rsid w:val="004C26CD"/>
    <w:rsid w:val="004C52CD"/>
    <w:rsid w:val="004D00FF"/>
    <w:rsid w:val="004D3C1E"/>
    <w:rsid w:val="004E2722"/>
    <w:rsid w:val="004E651D"/>
    <w:rsid w:val="004F4E84"/>
    <w:rsid w:val="004F56A6"/>
    <w:rsid w:val="004F7D9A"/>
    <w:rsid w:val="005028ED"/>
    <w:rsid w:val="00503339"/>
    <w:rsid w:val="00503E4C"/>
    <w:rsid w:val="00510990"/>
    <w:rsid w:val="00514EE5"/>
    <w:rsid w:val="0052502B"/>
    <w:rsid w:val="00526DF6"/>
    <w:rsid w:val="00533064"/>
    <w:rsid w:val="00541391"/>
    <w:rsid w:val="0054275A"/>
    <w:rsid w:val="0054438F"/>
    <w:rsid w:val="00546A4B"/>
    <w:rsid w:val="0055224E"/>
    <w:rsid w:val="00566E99"/>
    <w:rsid w:val="00576777"/>
    <w:rsid w:val="0058625E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1509"/>
    <w:rsid w:val="005D3919"/>
    <w:rsid w:val="005D5DEA"/>
    <w:rsid w:val="005E19CF"/>
    <w:rsid w:val="005E3570"/>
    <w:rsid w:val="005E413D"/>
    <w:rsid w:val="005E7114"/>
    <w:rsid w:val="005F537E"/>
    <w:rsid w:val="005F5A9B"/>
    <w:rsid w:val="005F6BF6"/>
    <w:rsid w:val="005F7515"/>
    <w:rsid w:val="00601B39"/>
    <w:rsid w:val="006022E4"/>
    <w:rsid w:val="00604AC4"/>
    <w:rsid w:val="0061131E"/>
    <w:rsid w:val="0061141E"/>
    <w:rsid w:val="006134BF"/>
    <w:rsid w:val="0061626D"/>
    <w:rsid w:val="00622927"/>
    <w:rsid w:val="00630F7B"/>
    <w:rsid w:val="00631B5E"/>
    <w:rsid w:val="00634D14"/>
    <w:rsid w:val="00634DA4"/>
    <w:rsid w:val="00634F07"/>
    <w:rsid w:val="00641655"/>
    <w:rsid w:val="006422F4"/>
    <w:rsid w:val="006445E5"/>
    <w:rsid w:val="00645141"/>
    <w:rsid w:val="006454F6"/>
    <w:rsid w:val="00646201"/>
    <w:rsid w:val="00647AFB"/>
    <w:rsid w:val="00650125"/>
    <w:rsid w:val="006504DE"/>
    <w:rsid w:val="00650BD7"/>
    <w:rsid w:val="00656427"/>
    <w:rsid w:val="00664419"/>
    <w:rsid w:val="00664BDD"/>
    <w:rsid w:val="00664F4E"/>
    <w:rsid w:val="0066683F"/>
    <w:rsid w:val="00675A4C"/>
    <w:rsid w:val="00680316"/>
    <w:rsid w:val="0068330D"/>
    <w:rsid w:val="00684621"/>
    <w:rsid w:val="00684D87"/>
    <w:rsid w:val="0068626E"/>
    <w:rsid w:val="00686649"/>
    <w:rsid w:val="00696C21"/>
    <w:rsid w:val="006A03FD"/>
    <w:rsid w:val="006A4078"/>
    <w:rsid w:val="006A6666"/>
    <w:rsid w:val="006B1918"/>
    <w:rsid w:val="006C68F5"/>
    <w:rsid w:val="006E2D60"/>
    <w:rsid w:val="006E5E5F"/>
    <w:rsid w:val="006F02F2"/>
    <w:rsid w:val="00700816"/>
    <w:rsid w:val="00700F45"/>
    <w:rsid w:val="0070415C"/>
    <w:rsid w:val="00704752"/>
    <w:rsid w:val="00711409"/>
    <w:rsid w:val="00713E4D"/>
    <w:rsid w:val="0072653D"/>
    <w:rsid w:val="00735E50"/>
    <w:rsid w:val="00752E1C"/>
    <w:rsid w:val="007666C6"/>
    <w:rsid w:val="007668E1"/>
    <w:rsid w:val="007675A4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4745"/>
    <w:rsid w:val="007C51B7"/>
    <w:rsid w:val="007D3FEE"/>
    <w:rsid w:val="007D4F71"/>
    <w:rsid w:val="007D65B4"/>
    <w:rsid w:val="007F1F46"/>
    <w:rsid w:val="007F4B78"/>
    <w:rsid w:val="008007F7"/>
    <w:rsid w:val="00802D13"/>
    <w:rsid w:val="00803821"/>
    <w:rsid w:val="00805C1A"/>
    <w:rsid w:val="0083113F"/>
    <w:rsid w:val="00831232"/>
    <w:rsid w:val="00834D02"/>
    <w:rsid w:val="0083539C"/>
    <w:rsid w:val="00840B6C"/>
    <w:rsid w:val="00845050"/>
    <w:rsid w:val="00845092"/>
    <w:rsid w:val="00857CD1"/>
    <w:rsid w:val="0086401F"/>
    <w:rsid w:val="0086407E"/>
    <w:rsid w:val="00864858"/>
    <w:rsid w:val="0086507F"/>
    <w:rsid w:val="00867089"/>
    <w:rsid w:val="00875288"/>
    <w:rsid w:val="00880948"/>
    <w:rsid w:val="008810F8"/>
    <w:rsid w:val="00884B42"/>
    <w:rsid w:val="00886E5F"/>
    <w:rsid w:val="00887082"/>
    <w:rsid w:val="00893853"/>
    <w:rsid w:val="00895C2B"/>
    <w:rsid w:val="008B286B"/>
    <w:rsid w:val="008C1CCC"/>
    <w:rsid w:val="008C460E"/>
    <w:rsid w:val="008D1323"/>
    <w:rsid w:val="008D440F"/>
    <w:rsid w:val="008D77C9"/>
    <w:rsid w:val="008E1A87"/>
    <w:rsid w:val="008F1E09"/>
    <w:rsid w:val="009073AF"/>
    <w:rsid w:val="00910EDC"/>
    <w:rsid w:val="00917227"/>
    <w:rsid w:val="009264A3"/>
    <w:rsid w:val="00927661"/>
    <w:rsid w:val="00927CF8"/>
    <w:rsid w:val="00931E7F"/>
    <w:rsid w:val="0093339B"/>
    <w:rsid w:val="00935519"/>
    <w:rsid w:val="00935802"/>
    <w:rsid w:val="0094402B"/>
    <w:rsid w:val="00952500"/>
    <w:rsid w:val="00952E4A"/>
    <w:rsid w:val="00953F6B"/>
    <w:rsid w:val="009552FE"/>
    <w:rsid w:val="00970920"/>
    <w:rsid w:val="00974EEE"/>
    <w:rsid w:val="00977D3A"/>
    <w:rsid w:val="0098295E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2459"/>
    <w:rsid w:val="009C2651"/>
    <w:rsid w:val="009C479D"/>
    <w:rsid w:val="009D43F0"/>
    <w:rsid w:val="009E6F48"/>
    <w:rsid w:val="00A01F9D"/>
    <w:rsid w:val="00A02888"/>
    <w:rsid w:val="00A05EDD"/>
    <w:rsid w:val="00A10B19"/>
    <w:rsid w:val="00A11F06"/>
    <w:rsid w:val="00A1439A"/>
    <w:rsid w:val="00A157FA"/>
    <w:rsid w:val="00A25347"/>
    <w:rsid w:val="00A25B7F"/>
    <w:rsid w:val="00A30C71"/>
    <w:rsid w:val="00A35F5F"/>
    <w:rsid w:val="00A36DFB"/>
    <w:rsid w:val="00A431E1"/>
    <w:rsid w:val="00A54611"/>
    <w:rsid w:val="00A5694F"/>
    <w:rsid w:val="00A575C7"/>
    <w:rsid w:val="00A64EFC"/>
    <w:rsid w:val="00A6567D"/>
    <w:rsid w:val="00A76002"/>
    <w:rsid w:val="00A80917"/>
    <w:rsid w:val="00A85221"/>
    <w:rsid w:val="00A918A2"/>
    <w:rsid w:val="00A91AD6"/>
    <w:rsid w:val="00AA12EE"/>
    <w:rsid w:val="00AB07CD"/>
    <w:rsid w:val="00AB1520"/>
    <w:rsid w:val="00AB35C8"/>
    <w:rsid w:val="00AB51F7"/>
    <w:rsid w:val="00AC1C05"/>
    <w:rsid w:val="00AC6D5B"/>
    <w:rsid w:val="00AE0BA9"/>
    <w:rsid w:val="00AE1752"/>
    <w:rsid w:val="00B0274C"/>
    <w:rsid w:val="00B02961"/>
    <w:rsid w:val="00B0580D"/>
    <w:rsid w:val="00B1090A"/>
    <w:rsid w:val="00B1313E"/>
    <w:rsid w:val="00B177A0"/>
    <w:rsid w:val="00B338DA"/>
    <w:rsid w:val="00B4122C"/>
    <w:rsid w:val="00B418AC"/>
    <w:rsid w:val="00B447E7"/>
    <w:rsid w:val="00B45DA8"/>
    <w:rsid w:val="00B46A70"/>
    <w:rsid w:val="00B4785A"/>
    <w:rsid w:val="00B553C7"/>
    <w:rsid w:val="00B66CD7"/>
    <w:rsid w:val="00B66D4A"/>
    <w:rsid w:val="00B81075"/>
    <w:rsid w:val="00B814D7"/>
    <w:rsid w:val="00B839FF"/>
    <w:rsid w:val="00B843A7"/>
    <w:rsid w:val="00BA67CE"/>
    <w:rsid w:val="00BB26E4"/>
    <w:rsid w:val="00BB53A1"/>
    <w:rsid w:val="00BC6EA0"/>
    <w:rsid w:val="00BD5423"/>
    <w:rsid w:val="00BF0AE6"/>
    <w:rsid w:val="00BF1DAB"/>
    <w:rsid w:val="00BF305D"/>
    <w:rsid w:val="00C076F1"/>
    <w:rsid w:val="00C07B3E"/>
    <w:rsid w:val="00C102BA"/>
    <w:rsid w:val="00C11900"/>
    <w:rsid w:val="00C220D1"/>
    <w:rsid w:val="00C4385C"/>
    <w:rsid w:val="00C459AB"/>
    <w:rsid w:val="00C47DF9"/>
    <w:rsid w:val="00C56921"/>
    <w:rsid w:val="00C56DBF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87D07"/>
    <w:rsid w:val="00C94830"/>
    <w:rsid w:val="00C94D71"/>
    <w:rsid w:val="00C95A07"/>
    <w:rsid w:val="00CB17D0"/>
    <w:rsid w:val="00CC18CF"/>
    <w:rsid w:val="00CD1B6F"/>
    <w:rsid w:val="00CF39F6"/>
    <w:rsid w:val="00D0772B"/>
    <w:rsid w:val="00D249A4"/>
    <w:rsid w:val="00D26C69"/>
    <w:rsid w:val="00D27EBD"/>
    <w:rsid w:val="00D32266"/>
    <w:rsid w:val="00D32EE7"/>
    <w:rsid w:val="00D353C3"/>
    <w:rsid w:val="00D371EC"/>
    <w:rsid w:val="00D42360"/>
    <w:rsid w:val="00D425EF"/>
    <w:rsid w:val="00D47DAF"/>
    <w:rsid w:val="00D563C7"/>
    <w:rsid w:val="00D64A96"/>
    <w:rsid w:val="00D87273"/>
    <w:rsid w:val="00D91691"/>
    <w:rsid w:val="00D96DBF"/>
    <w:rsid w:val="00DA06F4"/>
    <w:rsid w:val="00DA177E"/>
    <w:rsid w:val="00DA1DFF"/>
    <w:rsid w:val="00DB0E7F"/>
    <w:rsid w:val="00DB40F7"/>
    <w:rsid w:val="00DB4EA0"/>
    <w:rsid w:val="00DC7289"/>
    <w:rsid w:val="00DC767D"/>
    <w:rsid w:val="00DD0225"/>
    <w:rsid w:val="00DD47A8"/>
    <w:rsid w:val="00DD7DED"/>
    <w:rsid w:val="00DF6E13"/>
    <w:rsid w:val="00E0255D"/>
    <w:rsid w:val="00E034CD"/>
    <w:rsid w:val="00E03DFB"/>
    <w:rsid w:val="00E05920"/>
    <w:rsid w:val="00E067E3"/>
    <w:rsid w:val="00E16DB4"/>
    <w:rsid w:val="00E30C9B"/>
    <w:rsid w:val="00E31800"/>
    <w:rsid w:val="00E3590D"/>
    <w:rsid w:val="00E455C9"/>
    <w:rsid w:val="00E473A0"/>
    <w:rsid w:val="00E476E7"/>
    <w:rsid w:val="00E51F9F"/>
    <w:rsid w:val="00E51FD6"/>
    <w:rsid w:val="00E543AC"/>
    <w:rsid w:val="00E62465"/>
    <w:rsid w:val="00E62861"/>
    <w:rsid w:val="00E639E7"/>
    <w:rsid w:val="00E650E1"/>
    <w:rsid w:val="00E70432"/>
    <w:rsid w:val="00E70CB2"/>
    <w:rsid w:val="00E86101"/>
    <w:rsid w:val="00E95C82"/>
    <w:rsid w:val="00EA206E"/>
    <w:rsid w:val="00EB1C7D"/>
    <w:rsid w:val="00EB5DD1"/>
    <w:rsid w:val="00ED3929"/>
    <w:rsid w:val="00ED41E4"/>
    <w:rsid w:val="00ED6644"/>
    <w:rsid w:val="00EE1A20"/>
    <w:rsid w:val="00EE36C5"/>
    <w:rsid w:val="00EF1163"/>
    <w:rsid w:val="00EF1A98"/>
    <w:rsid w:val="00EF3D5A"/>
    <w:rsid w:val="00F10A15"/>
    <w:rsid w:val="00F15138"/>
    <w:rsid w:val="00F21080"/>
    <w:rsid w:val="00F25E4B"/>
    <w:rsid w:val="00F267CE"/>
    <w:rsid w:val="00F30B65"/>
    <w:rsid w:val="00F31715"/>
    <w:rsid w:val="00F31F38"/>
    <w:rsid w:val="00F33FB5"/>
    <w:rsid w:val="00F426F3"/>
    <w:rsid w:val="00F453B5"/>
    <w:rsid w:val="00F564A9"/>
    <w:rsid w:val="00F64590"/>
    <w:rsid w:val="00F701F3"/>
    <w:rsid w:val="00F7033E"/>
    <w:rsid w:val="00F73F45"/>
    <w:rsid w:val="00F83DAC"/>
    <w:rsid w:val="00F8535F"/>
    <w:rsid w:val="00F85CC7"/>
    <w:rsid w:val="00F941EB"/>
    <w:rsid w:val="00F952C4"/>
    <w:rsid w:val="00FA5BD7"/>
    <w:rsid w:val="00FB2AB3"/>
    <w:rsid w:val="00FB319C"/>
    <w:rsid w:val="00FB360B"/>
    <w:rsid w:val="00FB5591"/>
    <w:rsid w:val="00FB732C"/>
    <w:rsid w:val="00FD26C7"/>
    <w:rsid w:val="00FD2998"/>
    <w:rsid w:val="00FE2FA1"/>
    <w:rsid w:val="00FE4A55"/>
    <w:rsid w:val="00FE53B6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Heading6Char">
    <w:name w:val="Heading 6 Char"/>
    <w:basedOn w:val="DefaultParagraphFont"/>
    <w:link w:val="Heading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DefaultParagraphFont"/>
    <w:rsid w:val="000458CE"/>
    <w:rPr>
      <w:rFonts w:cs="Times New Roman"/>
    </w:rPr>
  </w:style>
  <w:style w:type="character" w:customStyle="1" w:styleId="titlu">
    <w:name w:val="titlu"/>
    <w:basedOn w:val="DefaultParagraphFont"/>
    <w:rsid w:val="000458CE"/>
    <w:rPr>
      <w:rFonts w:cs="Times New Roman"/>
    </w:rPr>
  </w:style>
  <w:style w:type="character" w:customStyle="1" w:styleId="lead">
    <w:name w:val="lead"/>
    <w:basedOn w:val="DefaultParagraphFont"/>
    <w:rsid w:val="000458CE"/>
    <w:rPr>
      <w:rFonts w:cs="Times New Roman"/>
    </w:rPr>
  </w:style>
  <w:style w:type="paragraph" w:styleId="NoSpacing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DefaultParagraphFont"/>
    <w:rsid w:val="000458CE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CommentTextCha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le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DefaultParagraphFon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51099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A6666"/>
    <w:rPr>
      <w:rFonts w:ascii="Times New Roman" w:eastAsia="Times New Roman" w:hAnsi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t.ro/wp-content/uploads/sites/3/2026/01/Regulament-UVT_Utilizarea-AI-in-educatie.pdf" TargetMode="External"/><Relationship Id="rId13" Type="http://schemas.openxmlformats.org/officeDocument/2006/relationships/customXml" Target="ink/ink4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ustomXml" Target="ink/ink3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2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2-06T16:33:33.516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 1 24575,'0'0'-8191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6-02-02T13:35:27.520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1 24575,'0'0'-8191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2-06T16:46:38.435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 1 24575,'0'0'-8191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2-06T16:46:38.436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1 24575,'0'0'-8191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F8FBEC-5E89-F547-907A-7E9C7FA59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7</Pages>
  <Words>2412</Words>
  <Characters>13749</Characters>
  <Application>Microsoft Office Word</Application>
  <DocSecurity>0</DocSecurity>
  <Lines>114</Lines>
  <Paragraphs>32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/>
  <LinksUpToDate>false</LinksUpToDate>
  <CharactersWithSpaces>16129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 Sarbescu</dc:creator>
  <cp:lastModifiedBy>Coralia Sulea</cp:lastModifiedBy>
  <cp:revision>26</cp:revision>
  <cp:lastPrinted>2017-11-08T12:05:00Z</cp:lastPrinted>
  <dcterms:created xsi:type="dcterms:W3CDTF">2026-02-02T13:15:00Z</dcterms:created>
  <dcterms:modified xsi:type="dcterms:W3CDTF">2026-02-06T13:17:00Z</dcterms:modified>
</cp:coreProperties>
</file>